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CF8E9" w14:textId="6F12EDDB" w:rsidR="006248B1" w:rsidRPr="0049506D" w:rsidRDefault="00F838E2" w:rsidP="0049506D">
      <w:pPr>
        <w:jc w:val="center"/>
        <w:rPr>
          <w:rFonts w:ascii="Times New Roman" w:hAnsi="Times New Roman" w:cs="Times New Roman"/>
          <w:b/>
          <w:bCs/>
          <w:sz w:val="32"/>
          <w:szCs w:val="32"/>
        </w:rPr>
      </w:pPr>
      <w:r w:rsidRPr="007D3754">
        <w:rPr>
          <w:rFonts w:ascii="Times New Roman" w:hAnsi="Times New Roman" w:cs="Times New Roman"/>
          <w:b/>
          <w:bCs/>
          <w:sz w:val="32"/>
          <w:szCs w:val="32"/>
        </w:rPr>
        <w:t>Kogumispensionide seaduse</w:t>
      </w:r>
      <w:r w:rsidR="00355DE8">
        <w:rPr>
          <w:rFonts w:ascii="Times New Roman" w:hAnsi="Times New Roman" w:cs="Times New Roman"/>
          <w:b/>
          <w:bCs/>
          <w:sz w:val="32"/>
          <w:szCs w:val="32"/>
        </w:rPr>
        <w:t xml:space="preserve"> ja</w:t>
      </w:r>
      <w:r w:rsidR="00007B13">
        <w:rPr>
          <w:rFonts w:ascii="Times New Roman" w:hAnsi="Times New Roman" w:cs="Times New Roman"/>
          <w:b/>
          <w:bCs/>
          <w:sz w:val="32"/>
          <w:szCs w:val="32"/>
        </w:rPr>
        <w:t xml:space="preserve"> </w:t>
      </w:r>
      <w:r w:rsidR="0049506D">
        <w:rPr>
          <w:rFonts w:ascii="Times New Roman" w:hAnsi="Times New Roman" w:cs="Times New Roman"/>
          <w:b/>
          <w:bCs/>
          <w:sz w:val="32"/>
          <w:szCs w:val="32"/>
        </w:rPr>
        <w:t>teiste seaduste m</w:t>
      </w:r>
      <w:r w:rsidRPr="007D3754">
        <w:rPr>
          <w:rFonts w:ascii="Times New Roman" w:hAnsi="Times New Roman" w:cs="Times New Roman"/>
          <w:b/>
          <w:bCs/>
          <w:sz w:val="32"/>
          <w:szCs w:val="32"/>
        </w:rPr>
        <w:t xml:space="preserve">uutmise </w:t>
      </w:r>
      <w:commentRangeStart w:id="0"/>
      <w:r w:rsidRPr="007D3754">
        <w:rPr>
          <w:rFonts w:ascii="Times New Roman" w:hAnsi="Times New Roman" w:cs="Times New Roman"/>
          <w:b/>
          <w:bCs/>
          <w:sz w:val="32"/>
          <w:szCs w:val="32"/>
        </w:rPr>
        <w:t>seadus</w:t>
      </w:r>
      <w:commentRangeEnd w:id="0"/>
      <w:r w:rsidR="006F617D">
        <w:rPr>
          <w:rStyle w:val="Kommentaariviide"/>
        </w:rPr>
        <w:commentReference w:id="0"/>
      </w:r>
      <w:del w:id="1" w:author="Iivika Sale" w:date="2024-02-18T15:56:00Z">
        <w:r w:rsidRPr="007D3754" w:rsidDel="006F617D">
          <w:rPr>
            <w:rFonts w:ascii="Times New Roman" w:hAnsi="Times New Roman" w:cs="Times New Roman"/>
            <w:b/>
            <w:bCs/>
            <w:sz w:val="32"/>
            <w:szCs w:val="32"/>
          </w:rPr>
          <w:delText>e eelnõu</w:delText>
        </w:r>
      </w:del>
    </w:p>
    <w:p w14:paraId="3F44F86A" w14:textId="56CE4770" w:rsidR="000D3859" w:rsidRDefault="000D3859" w:rsidP="007D3754">
      <w:pPr>
        <w:spacing w:after="0" w:line="240" w:lineRule="auto"/>
        <w:rPr>
          <w:rFonts w:ascii="Times New Roman" w:hAnsi="Times New Roman" w:cs="Times New Roman"/>
          <w:b/>
          <w:bCs/>
          <w:sz w:val="24"/>
          <w:szCs w:val="24"/>
        </w:rPr>
      </w:pPr>
    </w:p>
    <w:p w14:paraId="2FE8FC8F" w14:textId="6BC27A2C" w:rsidR="00E34CEE" w:rsidRPr="00E34CEE" w:rsidRDefault="00E34CEE" w:rsidP="00BC1D5A">
      <w:pPr>
        <w:spacing w:after="0" w:line="240" w:lineRule="auto"/>
        <w:rPr>
          <w:rFonts w:ascii="Times New Roman" w:hAnsi="Times New Roman" w:cs="Times New Roman"/>
          <w:b/>
          <w:bCs/>
          <w:sz w:val="24"/>
          <w:szCs w:val="24"/>
        </w:rPr>
      </w:pPr>
      <w:r w:rsidRPr="00E34CEE">
        <w:rPr>
          <w:rFonts w:ascii="Times New Roman" w:hAnsi="Times New Roman" w:cs="Times New Roman"/>
          <w:b/>
          <w:bCs/>
          <w:sz w:val="24"/>
          <w:szCs w:val="24"/>
        </w:rPr>
        <w:t>§ 1. Kogumispensionide seaduse muutmine</w:t>
      </w:r>
    </w:p>
    <w:p w14:paraId="7AD0BB1E" w14:textId="1FDEE018" w:rsidR="00E34CEE" w:rsidRDefault="00E34CEE" w:rsidP="00BC1D5A">
      <w:pPr>
        <w:spacing w:after="0" w:line="240" w:lineRule="auto"/>
        <w:rPr>
          <w:rFonts w:ascii="Times New Roman" w:hAnsi="Times New Roman" w:cs="Times New Roman"/>
          <w:sz w:val="24"/>
          <w:szCs w:val="24"/>
        </w:rPr>
      </w:pPr>
      <w:r>
        <w:rPr>
          <w:rFonts w:ascii="Times New Roman" w:hAnsi="Times New Roman" w:cs="Times New Roman"/>
          <w:sz w:val="24"/>
          <w:szCs w:val="24"/>
        </w:rPr>
        <w:t>Kogumispensionide seaduses tehakse järgmised muudatused:</w:t>
      </w:r>
    </w:p>
    <w:p w14:paraId="4BB6A44A" w14:textId="08934F91" w:rsidR="00007B13" w:rsidRPr="00007B13" w:rsidRDefault="00E34CEE" w:rsidP="00BC1D5A">
      <w:pPr>
        <w:spacing w:after="0" w:line="240" w:lineRule="auto"/>
        <w:rPr>
          <w:rFonts w:ascii="Times New Roman" w:hAnsi="Times New Roman" w:cs="Times New Roman"/>
          <w:sz w:val="24"/>
          <w:szCs w:val="24"/>
        </w:rPr>
      </w:pPr>
      <w:r w:rsidRPr="0071103D">
        <w:rPr>
          <w:rFonts w:ascii="Times New Roman" w:hAnsi="Times New Roman" w:cs="Times New Roman"/>
          <w:b/>
          <w:bCs/>
          <w:sz w:val="24"/>
          <w:szCs w:val="24"/>
        </w:rPr>
        <w:t>1)</w:t>
      </w:r>
      <w:r>
        <w:rPr>
          <w:rFonts w:ascii="Times New Roman" w:hAnsi="Times New Roman" w:cs="Times New Roman"/>
          <w:sz w:val="24"/>
          <w:szCs w:val="24"/>
        </w:rPr>
        <w:t xml:space="preserve"> </w:t>
      </w:r>
      <w:bookmarkStart w:id="2" w:name="_Hlk100063614"/>
      <w:r w:rsidR="00007B13" w:rsidRPr="00007B13">
        <w:rPr>
          <w:rFonts w:ascii="Times New Roman" w:hAnsi="Times New Roman" w:cs="Times New Roman"/>
          <w:sz w:val="24"/>
          <w:szCs w:val="24"/>
        </w:rPr>
        <w:t>paragrahvi 3</w:t>
      </w:r>
      <w:r w:rsidR="00007B13" w:rsidRPr="00007B13">
        <w:rPr>
          <w:rFonts w:ascii="Times New Roman" w:hAnsi="Times New Roman" w:cs="Times New Roman"/>
          <w:sz w:val="24"/>
          <w:szCs w:val="24"/>
          <w:vertAlign w:val="superscript"/>
        </w:rPr>
        <w:t>1</w:t>
      </w:r>
      <w:r w:rsidR="00007B13" w:rsidRPr="00007B13">
        <w:rPr>
          <w:rFonts w:ascii="Times New Roman" w:hAnsi="Times New Roman" w:cs="Times New Roman"/>
          <w:sz w:val="24"/>
          <w:szCs w:val="24"/>
        </w:rPr>
        <w:t xml:space="preserve"> lõige 7 muudetakse ja sõnastatakse järgmiselt:</w:t>
      </w:r>
    </w:p>
    <w:p w14:paraId="38C97700" w14:textId="75A8DB0F"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„(7) Pensioni investeerimiskonto ja finantsvaraga seotud tasud ja kulud makstakse pensioni investeerimiskontol olevast rahast. Kui pensioni investeerimiskontol ei ole raha nimetatud tasude ja kulude maksmiseks, on krediidiasutusel õigus lubada puuduoleva summa ulatuses pensioni investeerimiskonto jääki ületada ning arvestada sellelt viivitusintressi, kasutada selleks pensioni investeerimiskonto kaudu soetatud finantsvara võõrandamist, sealhulgas finantsvara soetamisel sõlmitud lepingu lõpetamist, või realiseerides muul viisil finantsvarast tuleneva väärtuse. </w:t>
      </w:r>
      <w:commentRangeStart w:id="3"/>
      <w:r w:rsidRPr="00007B13">
        <w:rPr>
          <w:rFonts w:ascii="Times New Roman" w:hAnsi="Times New Roman" w:cs="Times New Roman"/>
          <w:sz w:val="24"/>
          <w:szCs w:val="24"/>
        </w:rPr>
        <w:t xml:space="preserve">Kui käesolevas </w:t>
      </w:r>
      <w:r w:rsidR="00FB40E3">
        <w:rPr>
          <w:rFonts w:ascii="Times New Roman" w:hAnsi="Times New Roman" w:cs="Times New Roman"/>
          <w:sz w:val="24"/>
          <w:szCs w:val="24"/>
        </w:rPr>
        <w:t>lõikes</w:t>
      </w:r>
      <w:r w:rsidRPr="00007B13">
        <w:rPr>
          <w:rFonts w:ascii="Times New Roman" w:hAnsi="Times New Roman" w:cs="Times New Roman"/>
          <w:sz w:val="24"/>
          <w:szCs w:val="24"/>
        </w:rPr>
        <w:t xml:space="preserve"> sätestatud meetmed ei ole rakendatavad, on krediidiasutusel õigus katta pensioni investeerimiskonto ja finantsvaraga seotud tasusid ja kulusid, sealhulgas viivitusintressi</w:t>
      </w:r>
      <w:r w:rsidR="0076075A">
        <w:rPr>
          <w:rFonts w:ascii="Times New Roman" w:hAnsi="Times New Roman" w:cs="Times New Roman"/>
          <w:sz w:val="24"/>
          <w:szCs w:val="24"/>
        </w:rPr>
        <w:t>,</w:t>
      </w:r>
      <w:r w:rsidRPr="00007B13">
        <w:rPr>
          <w:rFonts w:ascii="Times New Roman" w:hAnsi="Times New Roman" w:cs="Times New Roman"/>
          <w:sz w:val="24"/>
          <w:szCs w:val="24"/>
        </w:rPr>
        <w:t xml:space="preserve"> isiku samas krediidiasutuses oleval muul pangakontol oleva raha arvelt.“;</w:t>
      </w:r>
      <w:commentRangeEnd w:id="3"/>
      <w:r w:rsidR="006F617D">
        <w:rPr>
          <w:rStyle w:val="Kommentaariviide"/>
        </w:rPr>
        <w:commentReference w:id="3"/>
      </w:r>
    </w:p>
    <w:p w14:paraId="1CF71460" w14:textId="77777777" w:rsidR="00007B13" w:rsidRPr="00007B13" w:rsidRDefault="00007B13" w:rsidP="00BC1D5A">
      <w:pPr>
        <w:pStyle w:val="Loendilik"/>
        <w:spacing w:after="0" w:line="240" w:lineRule="auto"/>
        <w:ind w:left="0"/>
        <w:rPr>
          <w:rFonts w:ascii="Times New Roman" w:hAnsi="Times New Roman" w:cs="Times New Roman"/>
          <w:i/>
          <w:sz w:val="24"/>
          <w:szCs w:val="24"/>
        </w:rPr>
      </w:pPr>
    </w:p>
    <w:p w14:paraId="451B69B8" w14:textId="0012D049"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 xml:space="preserve">2) </w:t>
      </w:r>
      <w:r w:rsidRPr="00007B13">
        <w:rPr>
          <w:rFonts w:ascii="Times New Roman" w:hAnsi="Times New Roman" w:cs="Times New Roman"/>
          <w:sz w:val="24"/>
          <w:szCs w:val="24"/>
        </w:rPr>
        <w:t>paragrahvi 17</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täiendatakse lõigetega 4–6 järgmises sõnastuses:</w:t>
      </w:r>
    </w:p>
    <w:p w14:paraId="47B382EC" w14:textId="77777777" w:rsid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„(4) Kui pärast pensioni investeerimiskonto sulgemist laekub tulu selle konto kaudu varem soetatud finantsvaralt, kannab krediidiasutus selle registripidajale. Kui isik omandab pärast pensioni investeerimiskonto sulgemist finantsvara, mis tuleks registreerida nimetatud pensioni investeerimiskontoga seotud väärtpaberikontol, on krediidiasutusel õigus nimetatud finantsvara võõrandada ja kanda selle tulemusel saadud summa registripidajale. </w:t>
      </w:r>
    </w:p>
    <w:p w14:paraId="60E0952D" w14:textId="77777777" w:rsidR="00BC1D5A" w:rsidRPr="00007B13" w:rsidRDefault="00BC1D5A" w:rsidP="00BC1D5A">
      <w:pPr>
        <w:spacing w:after="0" w:line="240" w:lineRule="auto"/>
        <w:jc w:val="both"/>
        <w:rPr>
          <w:rFonts w:ascii="Times New Roman" w:hAnsi="Times New Roman" w:cs="Times New Roman"/>
          <w:sz w:val="24"/>
          <w:szCs w:val="24"/>
        </w:rPr>
      </w:pPr>
    </w:p>
    <w:p w14:paraId="4CB271B9" w14:textId="77777777"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(5) Käesoleva paragrahvi lõikes 4 sätestatu kohaselt registripidajale laekuv summa kantakse isiku pensionikontole ja selle suhtes kohaldatakse: </w:t>
      </w:r>
    </w:p>
    <w:p w14:paraId="74C1A5D0" w14:textId="77777777"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1) käesoleva seaduse § 43 lõike 3 esimeses lauses sätestatut, kui isikule on tehtud samas paragrahvis sätestatud ühekordne väljamakse, mille käigus võeti tagasi kõik temale kuulunud pensionifondi osakud ning maksti neile vastav summa ja kogu tema kõigil pensioni investeerimiskontodel olev summa välja;</w:t>
      </w:r>
    </w:p>
    <w:p w14:paraId="44031413" w14:textId="77777777"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2) käesoleva seaduse § 52</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lõikes 4</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sätestatut, kui isik on sõlminud §-s 45 sätestatud pensionilepingu, mille kindlustusmakse tasumiseks kasutati kõiki kindlustusvõtjale kuulunud pensionifondide osakuid ja tema kõigil pensioni investeerimiskontodel olnud summasid;</w:t>
      </w:r>
    </w:p>
    <w:p w14:paraId="4525EBF4" w14:textId="77777777" w:rsid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3) käesoleva seaduse § 52</w:t>
      </w:r>
      <w:r w:rsidRPr="00007B13">
        <w:rPr>
          <w:rFonts w:ascii="Times New Roman" w:hAnsi="Times New Roman" w:cs="Times New Roman"/>
          <w:sz w:val="24"/>
          <w:szCs w:val="24"/>
          <w:vertAlign w:val="superscript"/>
        </w:rPr>
        <w:t>6</w:t>
      </w:r>
      <w:r w:rsidRPr="00007B13">
        <w:rPr>
          <w:rFonts w:ascii="Times New Roman" w:hAnsi="Times New Roman" w:cs="Times New Roman"/>
          <w:sz w:val="24"/>
          <w:szCs w:val="24"/>
        </w:rPr>
        <w:t xml:space="preserve"> lõikes 7 sätestatut, kui isikule on tehtud §-s 43</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sätestatud väljamakse.</w:t>
      </w:r>
    </w:p>
    <w:p w14:paraId="6614D5B5" w14:textId="77777777" w:rsidR="00BC1D5A" w:rsidRPr="00007B13" w:rsidRDefault="00BC1D5A" w:rsidP="00BC1D5A">
      <w:pPr>
        <w:spacing w:after="0" w:line="240" w:lineRule="auto"/>
        <w:jc w:val="both"/>
        <w:rPr>
          <w:rFonts w:ascii="Times New Roman" w:hAnsi="Times New Roman" w:cs="Times New Roman"/>
          <w:sz w:val="24"/>
          <w:szCs w:val="24"/>
        </w:rPr>
      </w:pPr>
    </w:p>
    <w:p w14:paraId="5AD9BB51" w14:textId="77777777"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(6) Käesoleva paragrahvi lõike 5 punktides 1–3 nimetamata juhtudel kasutab registripidaja isiku pensionikontole laekunud summat pensionifondi, kuhu laekub või peaks laekuma tema kohustusliku kogumispensioni makse, osakute väljalaskmiseks või kannab selle isiku pensioni investeerimiskontole, kuhu laekub või peaks laekuma tema kohustusliku kogumispensioni makse.“;  </w:t>
      </w:r>
    </w:p>
    <w:p w14:paraId="6DF3FDCC" w14:textId="77777777" w:rsidR="00007B13" w:rsidRPr="00007B13" w:rsidRDefault="00007B13" w:rsidP="00BC1D5A">
      <w:pPr>
        <w:spacing w:after="0" w:line="240" w:lineRule="auto"/>
        <w:jc w:val="both"/>
        <w:rPr>
          <w:rFonts w:ascii="Times New Roman" w:hAnsi="Times New Roman" w:cs="Times New Roman"/>
          <w:sz w:val="24"/>
          <w:szCs w:val="24"/>
        </w:rPr>
      </w:pPr>
    </w:p>
    <w:p w14:paraId="445C601D" w14:textId="77777777"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3)</w:t>
      </w:r>
      <w:r w:rsidRPr="00007B13">
        <w:rPr>
          <w:rFonts w:ascii="Times New Roman" w:hAnsi="Times New Roman" w:cs="Times New Roman"/>
          <w:sz w:val="24"/>
          <w:szCs w:val="24"/>
        </w:rPr>
        <w:t xml:space="preserve"> paragrahvi 18 lõiget 1 täiendatakse punktiga 3</w:t>
      </w:r>
      <w:r w:rsidRPr="00007B13">
        <w:rPr>
          <w:rFonts w:ascii="Times New Roman" w:hAnsi="Times New Roman" w:cs="Times New Roman"/>
          <w:sz w:val="24"/>
          <w:szCs w:val="24"/>
          <w:vertAlign w:val="superscript"/>
        </w:rPr>
        <w:t xml:space="preserve">1 </w:t>
      </w:r>
      <w:r w:rsidRPr="00007B13">
        <w:rPr>
          <w:rFonts w:ascii="Times New Roman" w:hAnsi="Times New Roman" w:cs="Times New Roman"/>
          <w:sz w:val="24"/>
          <w:szCs w:val="24"/>
        </w:rPr>
        <w:t>järgmises sõnastuses:</w:t>
      </w:r>
    </w:p>
    <w:p w14:paraId="26E00CAE" w14:textId="021BC0D0"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„3</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osakute omandamisel käesoleva seaduse § 17</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lõi</w:t>
      </w:r>
      <w:r w:rsidR="000F22F6">
        <w:rPr>
          <w:rFonts w:ascii="Times New Roman" w:hAnsi="Times New Roman" w:cs="Times New Roman"/>
          <w:sz w:val="24"/>
          <w:szCs w:val="24"/>
        </w:rPr>
        <w:t>g</w:t>
      </w:r>
      <w:r w:rsidRPr="00007B13">
        <w:rPr>
          <w:rFonts w:ascii="Times New Roman" w:hAnsi="Times New Roman" w:cs="Times New Roman"/>
          <w:sz w:val="24"/>
          <w:szCs w:val="24"/>
        </w:rPr>
        <w:t>e</w:t>
      </w:r>
      <w:r w:rsidR="000F22F6">
        <w:rPr>
          <w:rFonts w:ascii="Times New Roman" w:hAnsi="Times New Roman" w:cs="Times New Roman"/>
          <w:sz w:val="24"/>
          <w:szCs w:val="24"/>
        </w:rPr>
        <w:t>te</w:t>
      </w:r>
      <w:r w:rsidRPr="00007B13">
        <w:rPr>
          <w:rFonts w:ascii="Times New Roman" w:hAnsi="Times New Roman" w:cs="Times New Roman"/>
          <w:sz w:val="24"/>
          <w:szCs w:val="24"/>
        </w:rPr>
        <w:t>s 4</w:t>
      </w:r>
      <w:r w:rsidR="000F22F6">
        <w:rPr>
          <w:rFonts w:ascii="Times New Roman" w:hAnsi="Times New Roman" w:cs="Times New Roman"/>
          <w:sz w:val="24"/>
          <w:szCs w:val="24"/>
        </w:rPr>
        <w:t xml:space="preserve"> ja 6 </w:t>
      </w:r>
      <w:r w:rsidRPr="00007B13">
        <w:rPr>
          <w:rFonts w:ascii="Times New Roman" w:hAnsi="Times New Roman" w:cs="Times New Roman"/>
          <w:sz w:val="24"/>
          <w:szCs w:val="24"/>
        </w:rPr>
        <w:t xml:space="preserve">sätestatu kohaselt;“; </w:t>
      </w:r>
    </w:p>
    <w:p w14:paraId="7C53485F" w14:textId="77777777" w:rsidR="00007B13" w:rsidRPr="00007B13" w:rsidRDefault="00007B13" w:rsidP="00BC1D5A">
      <w:pPr>
        <w:spacing w:after="0" w:line="240" w:lineRule="auto"/>
        <w:jc w:val="both"/>
        <w:rPr>
          <w:rFonts w:ascii="Times New Roman" w:hAnsi="Times New Roman" w:cs="Times New Roman"/>
          <w:sz w:val="24"/>
          <w:szCs w:val="24"/>
        </w:rPr>
      </w:pPr>
    </w:p>
    <w:p w14:paraId="220C6A90" w14:textId="64F46023"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4)</w:t>
      </w:r>
      <w:r w:rsidRPr="00007B13">
        <w:rPr>
          <w:rFonts w:ascii="Times New Roman" w:hAnsi="Times New Roman" w:cs="Times New Roman"/>
          <w:sz w:val="24"/>
          <w:szCs w:val="24"/>
        </w:rPr>
        <w:t xml:space="preserve"> paragrahvi 18 lõige</w:t>
      </w:r>
      <w:r w:rsidR="002E3C70">
        <w:rPr>
          <w:rFonts w:ascii="Times New Roman" w:hAnsi="Times New Roman" w:cs="Times New Roman"/>
          <w:sz w:val="24"/>
          <w:szCs w:val="24"/>
        </w:rPr>
        <w:t>t</w:t>
      </w:r>
      <w:r w:rsidRPr="00007B13">
        <w:rPr>
          <w:rFonts w:ascii="Times New Roman" w:hAnsi="Times New Roman" w:cs="Times New Roman"/>
          <w:sz w:val="24"/>
          <w:szCs w:val="24"/>
        </w:rPr>
        <w:t xml:space="preserve"> 2 täiendatakse punktiga 4</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järgmises sõnastuses:  </w:t>
      </w:r>
    </w:p>
    <w:p w14:paraId="30CD34AC" w14:textId="5687AA7E" w:rsid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„4</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raha pensioni investeerimiskontole kandmisel käesoleva seaduse § 17</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lõigetes 4 ja 6 sätestatu kohaselt;“</w:t>
      </w:r>
      <w:r w:rsidR="0076075A">
        <w:rPr>
          <w:rFonts w:ascii="Times New Roman" w:hAnsi="Times New Roman" w:cs="Times New Roman"/>
          <w:sz w:val="24"/>
          <w:szCs w:val="24"/>
        </w:rPr>
        <w:t>;</w:t>
      </w:r>
    </w:p>
    <w:p w14:paraId="56197D2B" w14:textId="77777777" w:rsidR="00B6095D" w:rsidRPr="00B6095D" w:rsidRDefault="00B6095D" w:rsidP="00BC1D5A">
      <w:pPr>
        <w:spacing w:after="0" w:line="240" w:lineRule="auto"/>
        <w:jc w:val="both"/>
        <w:rPr>
          <w:rFonts w:ascii="Times New Roman" w:hAnsi="Times New Roman" w:cs="Times New Roman"/>
          <w:sz w:val="24"/>
          <w:szCs w:val="24"/>
        </w:rPr>
      </w:pPr>
    </w:p>
    <w:p w14:paraId="4A3B5DD2" w14:textId="3BDE00E3" w:rsidR="00007B13" w:rsidRPr="00007B13" w:rsidRDefault="00007B13" w:rsidP="00BC1D5A">
      <w:pPr>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lastRenderedPageBreak/>
        <w:t xml:space="preserve">5) </w:t>
      </w:r>
      <w:r w:rsidRPr="00007B13">
        <w:rPr>
          <w:rFonts w:ascii="Times New Roman" w:hAnsi="Times New Roman" w:cs="Times New Roman"/>
          <w:sz w:val="24"/>
          <w:szCs w:val="24"/>
        </w:rPr>
        <w:t xml:space="preserve">paragrahvi 28 lõiked 2 ja 3 muudetakse </w:t>
      </w:r>
      <w:r w:rsidR="002E3C70">
        <w:rPr>
          <w:rFonts w:ascii="Times New Roman" w:hAnsi="Times New Roman" w:cs="Times New Roman"/>
          <w:sz w:val="24"/>
          <w:szCs w:val="24"/>
        </w:rPr>
        <w:t>ning</w:t>
      </w:r>
      <w:r w:rsidRPr="00007B13">
        <w:rPr>
          <w:rFonts w:ascii="Times New Roman" w:hAnsi="Times New Roman" w:cs="Times New Roman"/>
          <w:sz w:val="24"/>
          <w:szCs w:val="24"/>
        </w:rPr>
        <w:t xml:space="preserve"> sõnastatakse järgmiselt:</w:t>
      </w:r>
    </w:p>
    <w:p w14:paraId="628B17D4" w14:textId="0221C82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07B13">
        <w:rPr>
          <w:rFonts w:ascii="Times New Roman" w:hAnsi="Times New Roman" w:cs="Times New Roman"/>
          <w:sz w:val="24"/>
          <w:szCs w:val="24"/>
        </w:rPr>
        <w:t>(2) Pärijal on käesolevas seaduses sätestatud tingimustel ja korras õigus:</w:t>
      </w:r>
    </w:p>
    <w:p w14:paraId="0D1E185B"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1) kanda päritud osakud oma pensionikontole;</w:t>
      </w:r>
    </w:p>
    <w:p w14:paraId="56990398"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2) vahetada päritud osakud selle pensionifondi osakute vastu või kanda päritud osakute tagasivõtmisel saadud summa pensioni investeerimiskontole, kuhu laekub või peaks laekuma pärija kohustusliku kogumispensioni makse (edaspidi käesolevas jaos </w:t>
      </w:r>
      <w:r w:rsidRPr="00007B13">
        <w:rPr>
          <w:rFonts w:ascii="Times New Roman" w:hAnsi="Times New Roman" w:cs="Times New Roman"/>
          <w:i/>
          <w:sz w:val="24"/>
          <w:szCs w:val="24"/>
        </w:rPr>
        <w:t>vahetamine</w:t>
      </w:r>
      <w:r w:rsidRPr="00007B13">
        <w:rPr>
          <w:rFonts w:ascii="Times New Roman" w:hAnsi="Times New Roman" w:cs="Times New Roman"/>
          <w:sz w:val="24"/>
          <w:szCs w:val="24"/>
        </w:rPr>
        <w:t>);</w:t>
      </w:r>
    </w:p>
    <w:p w14:paraId="472BC253"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3) võtta päritud pensionifondi osakud tagasi;</w:t>
      </w:r>
    </w:p>
    <w:p w14:paraId="74CAB767"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4) omandada päritud pensioni investeerimiskontol oleva raha eest selle pensionifondi osakuid või kanda see raha oma pensioni investeerimiskontole, kuhu laekub või peaks laekuma pärija kohustusliku kogumispensioni makse;    </w:t>
      </w:r>
    </w:p>
    <w:p w14:paraId="1FEACEAD"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5) võtta pensioni investeerimiskontol olev päritud raha välja. </w:t>
      </w:r>
    </w:p>
    <w:p w14:paraId="0E0777D3"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4F8C9D3D"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(3) Päritud pensioni investeerimiskonto kaudu soetatud finantsvara puhul on pärijal pensioni investeerimiskonto avanud krediidiasutusega sõlmitud lepingus, finantsvara soetamisel sõlmitud lepingus ning seaduses sätestatud tingimustel ja korras õigus see finantsvara võõrandada ja finantsvara soetamisel sõlmitud leping lõpetada või registreerida see finantsvara kokkuleppel pärandajale ja pärijale pensioni investeerimiskontod avanud krediidiasutustega oma pensioni investeerimiskontoga seotud väärtpaberikontole.“;</w:t>
      </w:r>
    </w:p>
    <w:p w14:paraId="607900DA"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1D22A747"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6)</w:t>
      </w:r>
      <w:r w:rsidRPr="00007B13">
        <w:rPr>
          <w:rFonts w:ascii="Times New Roman" w:hAnsi="Times New Roman" w:cs="Times New Roman"/>
          <w:sz w:val="24"/>
          <w:szCs w:val="24"/>
        </w:rPr>
        <w:t xml:space="preserve"> paragrahvi 28 täiendatakse lõigetega 3</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ja 3</w:t>
      </w:r>
      <w:r w:rsidRPr="00007B13">
        <w:rPr>
          <w:rFonts w:ascii="Times New Roman" w:hAnsi="Times New Roman" w:cs="Times New Roman"/>
          <w:sz w:val="24"/>
          <w:szCs w:val="24"/>
          <w:vertAlign w:val="superscript"/>
        </w:rPr>
        <w:t>2</w:t>
      </w:r>
      <w:r w:rsidRPr="00007B13">
        <w:rPr>
          <w:rFonts w:ascii="Times New Roman" w:hAnsi="Times New Roman" w:cs="Times New Roman"/>
          <w:sz w:val="24"/>
          <w:szCs w:val="24"/>
        </w:rPr>
        <w:t xml:space="preserve"> järgmises sõnastuses:</w:t>
      </w:r>
    </w:p>
    <w:p w14:paraId="557820D7" w14:textId="30F7EE6A"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„(3</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Kui pensionifondi, kuhu laekub või peaks laekuma pärija kohustusliku kogumispensioni makse, osakute väljalaskmine on investeerimisfondide seaduse § 57 või </w:t>
      </w:r>
      <w:r w:rsidR="0076075A">
        <w:rPr>
          <w:rFonts w:ascii="Times New Roman" w:hAnsi="Times New Roman" w:cs="Times New Roman"/>
          <w:sz w:val="24"/>
          <w:szCs w:val="24"/>
        </w:rPr>
        <w:t xml:space="preserve">§ </w:t>
      </w:r>
      <w:r w:rsidRPr="00007B13">
        <w:rPr>
          <w:rFonts w:ascii="Times New Roman" w:hAnsi="Times New Roman" w:cs="Times New Roman"/>
          <w:sz w:val="24"/>
          <w:szCs w:val="24"/>
        </w:rPr>
        <w:t xml:space="preserve">173 alusel peatatud, ei kohaldu käesoleva paragrahvi lõike 2 punktis 2 ega </w:t>
      </w:r>
      <w:r w:rsidR="0076075A">
        <w:rPr>
          <w:rFonts w:ascii="Times New Roman" w:hAnsi="Times New Roman" w:cs="Times New Roman"/>
          <w:sz w:val="24"/>
          <w:szCs w:val="24"/>
        </w:rPr>
        <w:t xml:space="preserve">punktis </w:t>
      </w:r>
      <w:r w:rsidRPr="00007B13">
        <w:rPr>
          <w:rFonts w:ascii="Times New Roman" w:hAnsi="Times New Roman" w:cs="Times New Roman"/>
          <w:sz w:val="24"/>
          <w:szCs w:val="24"/>
        </w:rPr>
        <w:t xml:space="preserve">4 sätestatud pärija õigus vahetada päritud osakud nimetatud pensionifondi osakute vastu või omandada selle pensionifondi osakuid päritud pensioni investeerimiskontol oleva raha eest.  </w:t>
      </w:r>
    </w:p>
    <w:p w14:paraId="7C90ADF8"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556F0970"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w:t>
      </w:r>
      <w:commentRangeStart w:id="4"/>
      <w:r w:rsidRPr="00007B13">
        <w:rPr>
          <w:rFonts w:ascii="Times New Roman" w:hAnsi="Times New Roman" w:cs="Times New Roman"/>
          <w:sz w:val="24"/>
          <w:szCs w:val="24"/>
        </w:rPr>
        <w:t>3</w:t>
      </w:r>
      <w:r w:rsidRPr="00007B13">
        <w:rPr>
          <w:rFonts w:ascii="Times New Roman" w:hAnsi="Times New Roman" w:cs="Times New Roman"/>
          <w:sz w:val="24"/>
          <w:szCs w:val="24"/>
          <w:vertAlign w:val="superscript"/>
        </w:rPr>
        <w:t>2</w:t>
      </w:r>
      <w:commentRangeEnd w:id="4"/>
      <w:r w:rsidR="004E02B0">
        <w:rPr>
          <w:rStyle w:val="Kommentaariviide"/>
        </w:rPr>
        <w:commentReference w:id="4"/>
      </w:r>
      <w:r w:rsidRPr="00007B13">
        <w:rPr>
          <w:rFonts w:ascii="Times New Roman" w:hAnsi="Times New Roman" w:cs="Times New Roman"/>
          <w:sz w:val="24"/>
          <w:szCs w:val="24"/>
        </w:rPr>
        <w:t>) Avaldus käesoleva paragrahvi lõikes 2 nimetatud tehingute tegemiseks on ühepoolne tehing tsiviilseadustiku üldosa seaduse tähenduses.“;</w:t>
      </w:r>
    </w:p>
    <w:p w14:paraId="1FCA01C1"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23B20A74"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7)</w:t>
      </w:r>
      <w:r w:rsidRPr="00007B13">
        <w:rPr>
          <w:rFonts w:ascii="Times New Roman" w:hAnsi="Times New Roman" w:cs="Times New Roman"/>
          <w:sz w:val="24"/>
          <w:szCs w:val="24"/>
        </w:rPr>
        <w:t xml:space="preserve"> paragrahvi 29 lõige 1 muudetakse ja sõnastatakse järgmiselt:  </w:t>
      </w:r>
    </w:p>
    <w:p w14:paraId="0047C69B"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„(1) Päritud kohustusliku kogumispensioni vara ülekandmist võib taotleda pärija, kellele on avatud käesoleva seaduse § 17 kohaselt pensionikonto.“;</w:t>
      </w:r>
    </w:p>
    <w:p w14:paraId="5C9AE034"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3C981810" w14:textId="1ECC3BFD"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8)</w:t>
      </w:r>
      <w:r w:rsidRPr="00007B13">
        <w:rPr>
          <w:rFonts w:ascii="Times New Roman" w:hAnsi="Times New Roman" w:cs="Times New Roman"/>
          <w:sz w:val="24"/>
          <w:szCs w:val="24"/>
        </w:rPr>
        <w:t xml:space="preserve"> paragrahvi 31 pealkir</w:t>
      </w:r>
      <w:r w:rsidR="0076075A">
        <w:rPr>
          <w:rFonts w:ascii="Times New Roman" w:hAnsi="Times New Roman" w:cs="Times New Roman"/>
          <w:sz w:val="24"/>
          <w:szCs w:val="24"/>
        </w:rPr>
        <w:t>i</w:t>
      </w:r>
      <w:r w:rsidRPr="00007B13">
        <w:rPr>
          <w:rFonts w:ascii="Times New Roman" w:hAnsi="Times New Roman" w:cs="Times New Roman"/>
          <w:sz w:val="24"/>
          <w:szCs w:val="24"/>
        </w:rPr>
        <w:t xml:space="preserve"> muudetakse ja sõnastatakse järgmiselt:</w:t>
      </w:r>
    </w:p>
    <w:p w14:paraId="31DFF8A0" w14:textId="7C32E8AD"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w:t>
      </w:r>
      <w:r w:rsidRPr="00007B13">
        <w:rPr>
          <w:rFonts w:ascii="Times New Roman" w:hAnsi="Times New Roman" w:cs="Times New Roman"/>
          <w:b/>
          <w:sz w:val="24"/>
          <w:szCs w:val="24"/>
        </w:rPr>
        <w:t>§ 31. Pensionifondi osakute ülekandmise ja vahetamise, päritud raha ülekandmise ja selle eest pensionifondi osakute omandamise ning väljamakse tegemise kord</w:t>
      </w:r>
      <w:r w:rsidRPr="00007B13">
        <w:rPr>
          <w:rFonts w:ascii="Times New Roman" w:hAnsi="Times New Roman" w:cs="Times New Roman"/>
          <w:sz w:val="24"/>
          <w:szCs w:val="24"/>
        </w:rPr>
        <w:t>“;</w:t>
      </w:r>
    </w:p>
    <w:p w14:paraId="7851F1A8"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7AB0AA92" w14:textId="55378BDD"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9)</w:t>
      </w:r>
      <w:r w:rsidRPr="00007B13">
        <w:rPr>
          <w:rFonts w:ascii="Times New Roman" w:hAnsi="Times New Roman" w:cs="Times New Roman"/>
          <w:sz w:val="24"/>
          <w:szCs w:val="24"/>
        </w:rPr>
        <w:t xml:space="preserve"> paragrahvi 31 lõike 1</w:t>
      </w:r>
      <w:r w:rsidR="00EF511C">
        <w:rPr>
          <w:rFonts w:ascii="Times New Roman" w:hAnsi="Times New Roman" w:cs="Times New Roman"/>
          <w:sz w:val="24"/>
          <w:szCs w:val="24"/>
        </w:rPr>
        <w:t xml:space="preserve"> sissejuhatavas lauseosas</w:t>
      </w:r>
      <w:r w:rsidRPr="00007B13">
        <w:rPr>
          <w:rFonts w:ascii="Times New Roman" w:hAnsi="Times New Roman" w:cs="Times New Roman"/>
          <w:sz w:val="24"/>
          <w:szCs w:val="24"/>
        </w:rPr>
        <w:t xml:space="preserve"> asendatakse sõnad „pensionikontole või nende tagasivõtmiseks“ sõnadega „pensionikontole, nende vahetamiseks või tagasivõtmiseks“;</w:t>
      </w:r>
    </w:p>
    <w:p w14:paraId="668C9CA5"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3B625EA7"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10)</w:t>
      </w:r>
      <w:r w:rsidRPr="00007B13">
        <w:rPr>
          <w:rFonts w:ascii="Times New Roman" w:hAnsi="Times New Roman" w:cs="Times New Roman"/>
          <w:sz w:val="24"/>
          <w:szCs w:val="24"/>
        </w:rPr>
        <w:t xml:space="preserve"> paragrahvi 31 lõiget 1 täiendatakse punktiga 5</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järgmises sõnastuses:</w:t>
      </w:r>
    </w:p>
    <w:p w14:paraId="47D5F80C" w14:textId="0CA54C13"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„5</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iga pensionifondi nimetus, mille osaku</w:t>
      </w:r>
      <w:r w:rsidR="00C523EE">
        <w:rPr>
          <w:rFonts w:ascii="Times New Roman" w:hAnsi="Times New Roman" w:cs="Times New Roman"/>
          <w:sz w:val="24"/>
          <w:szCs w:val="24"/>
        </w:rPr>
        <w:t>i</w:t>
      </w:r>
      <w:r w:rsidRPr="00007B13">
        <w:rPr>
          <w:rFonts w:ascii="Times New Roman" w:hAnsi="Times New Roman" w:cs="Times New Roman"/>
          <w:sz w:val="24"/>
          <w:szCs w:val="24"/>
        </w:rPr>
        <w:t>d füüsilisest isikust pärija soovib vahetada, ja nende osakute arv;“;</w:t>
      </w:r>
    </w:p>
    <w:p w14:paraId="7699B3DB"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0195CE0D"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11)</w:t>
      </w:r>
      <w:r w:rsidRPr="00007B13">
        <w:rPr>
          <w:rFonts w:ascii="Times New Roman" w:hAnsi="Times New Roman" w:cs="Times New Roman"/>
          <w:sz w:val="24"/>
          <w:szCs w:val="24"/>
        </w:rPr>
        <w:t xml:space="preserve"> paragrahvi 31 lõike 3 esimeses lauses asendatakse sõna „tagasivõtmise“ sõnadega „tagasivõtmise, vahetamise“;</w:t>
      </w:r>
    </w:p>
    <w:p w14:paraId="6B0E7501"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24AB8E9E"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12)</w:t>
      </w:r>
      <w:r w:rsidRPr="00007B13">
        <w:rPr>
          <w:rFonts w:ascii="Times New Roman" w:hAnsi="Times New Roman" w:cs="Times New Roman"/>
          <w:sz w:val="24"/>
          <w:szCs w:val="24"/>
        </w:rPr>
        <w:t xml:space="preserve"> paragrahvi 31 täiendatakse lõikega 3</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järgmises sõnastuses:</w:t>
      </w:r>
    </w:p>
    <w:p w14:paraId="648B0DF3"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lastRenderedPageBreak/>
        <w:t>„(3</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Kui päritud pensionifondi, mille osakute vahetamist või tagasivõtmist osakuomanik käesoleva seaduse § 28 lõike 2 punkti 2 või 3 kohaselt soovib, osakute tagasivõtmine on investeerimisfondide seaduse § 57 või § 173 alusel peatatud, korraldab registripidaja osakute tagasivõtmise või vahetamise esimesel võimalusel pärast takistavate asjaolude äralangemist.“;</w:t>
      </w:r>
    </w:p>
    <w:p w14:paraId="45A31937"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1D0B2913"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13)</w:t>
      </w:r>
      <w:r w:rsidRPr="00007B13">
        <w:rPr>
          <w:rFonts w:ascii="Times New Roman" w:hAnsi="Times New Roman" w:cs="Times New Roman"/>
          <w:sz w:val="24"/>
          <w:szCs w:val="24"/>
        </w:rPr>
        <w:t xml:space="preserve"> paragrahvi 31 lõike 4 neljandas lauses asendatakse sõnad „tagasivõtmiseks või oma pensionikontole kandmiseks“ sõnadega „tagasivõtmiseks, oma pensionikontole kandmiseks või vahetamiseks“;</w:t>
      </w:r>
    </w:p>
    <w:p w14:paraId="50338C6D"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 xml:space="preserve"> </w:t>
      </w:r>
    </w:p>
    <w:p w14:paraId="649F1939" w14:textId="629FF946"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14)</w:t>
      </w:r>
      <w:r w:rsidRPr="00007B13">
        <w:rPr>
          <w:rFonts w:ascii="Times New Roman" w:hAnsi="Times New Roman" w:cs="Times New Roman"/>
          <w:sz w:val="24"/>
          <w:szCs w:val="24"/>
        </w:rPr>
        <w:t xml:space="preserve"> paragrahvi 31 lõiked 4</w:t>
      </w:r>
      <w:r w:rsidRPr="00007B13">
        <w:rPr>
          <w:rFonts w:ascii="Times New Roman" w:hAnsi="Times New Roman" w:cs="Times New Roman"/>
          <w:sz w:val="24"/>
          <w:szCs w:val="24"/>
          <w:vertAlign w:val="superscript"/>
        </w:rPr>
        <w:t xml:space="preserve">1 </w:t>
      </w:r>
      <w:r w:rsidRPr="00007B13">
        <w:rPr>
          <w:rFonts w:ascii="Times New Roman" w:hAnsi="Times New Roman" w:cs="Times New Roman"/>
          <w:sz w:val="24"/>
          <w:szCs w:val="24"/>
        </w:rPr>
        <w:t>ja 4</w:t>
      </w:r>
      <w:r w:rsidRPr="00007B13">
        <w:rPr>
          <w:rFonts w:ascii="Times New Roman" w:hAnsi="Times New Roman" w:cs="Times New Roman"/>
          <w:sz w:val="24"/>
          <w:szCs w:val="24"/>
          <w:vertAlign w:val="superscript"/>
        </w:rPr>
        <w:t xml:space="preserve">2 </w:t>
      </w:r>
      <w:r w:rsidRPr="00007B13">
        <w:rPr>
          <w:rFonts w:ascii="Times New Roman" w:hAnsi="Times New Roman" w:cs="Times New Roman"/>
          <w:sz w:val="24"/>
          <w:szCs w:val="24"/>
        </w:rPr>
        <w:t xml:space="preserve">muudetakse </w:t>
      </w:r>
      <w:r w:rsidR="00FF0DFD">
        <w:rPr>
          <w:rFonts w:ascii="Times New Roman" w:hAnsi="Times New Roman" w:cs="Times New Roman"/>
          <w:sz w:val="24"/>
          <w:szCs w:val="24"/>
        </w:rPr>
        <w:t>ning</w:t>
      </w:r>
      <w:r w:rsidRPr="00007B13">
        <w:rPr>
          <w:rFonts w:ascii="Times New Roman" w:hAnsi="Times New Roman" w:cs="Times New Roman"/>
          <w:sz w:val="24"/>
          <w:szCs w:val="24"/>
        </w:rPr>
        <w:t xml:space="preserve"> sõnastatakse järgmiselt:</w:t>
      </w:r>
    </w:p>
    <w:p w14:paraId="46978190"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„(4</w:t>
      </w:r>
      <w:r w:rsidRPr="00007B13">
        <w:rPr>
          <w:rFonts w:ascii="Times New Roman" w:hAnsi="Times New Roman" w:cs="Times New Roman"/>
          <w:sz w:val="24"/>
          <w:szCs w:val="24"/>
          <w:vertAlign w:val="superscript"/>
        </w:rPr>
        <w:t>1</w:t>
      </w:r>
      <w:r w:rsidRPr="00007B13">
        <w:rPr>
          <w:rFonts w:ascii="Times New Roman" w:hAnsi="Times New Roman" w:cs="Times New Roman"/>
          <w:sz w:val="24"/>
          <w:szCs w:val="24"/>
        </w:rPr>
        <w:t>) Kui pärandvara sisaldab pensioni investeerimiskontol olevat raha, korraldab selle pensionifondi osakute väljalaskmise või raha pärija pensioni investeerimiskontole kandmise, kuhu laekub või peaks laekuma pärija kohustusliku kogumispensioni makse, või raha pärijale väljamaksmise registripidaja viie tööpäeva jooksul pensioni investeerimiskonto avanud krediidiasutuselt käesoleva paragrahvi lõikes 4</w:t>
      </w:r>
      <w:r w:rsidRPr="00007B13">
        <w:rPr>
          <w:rFonts w:ascii="Times New Roman" w:hAnsi="Times New Roman" w:cs="Times New Roman"/>
          <w:sz w:val="24"/>
          <w:szCs w:val="24"/>
          <w:vertAlign w:val="superscript"/>
        </w:rPr>
        <w:t>2</w:t>
      </w:r>
      <w:r w:rsidRPr="00007B13">
        <w:rPr>
          <w:rFonts w:ascii="Times New Roman" w:hAnsi="Times New Roman" w:cs="Times New Roman"/>
          <w:sz w:val="24"/>
          <w:szCs w:val="24"/>
        </w:rPr>
        <w:t xml:space="preserve"> nimetatud andmete saamisest arvates vastavalt </w:t>
      </w:r>
      <w:commentRangeStart w:id="5"/>
      <w:r w:rsidRPr="00007B13">
        <w:rPr>
          <w:rFonts w:ascii="Times New Roman" w:hAnsi="Times New Roman" w:cs="Times New Roman"/>
          <w:sz w:val="24"/>
          <w:szCs w:val="24"/>
        </w:rPr>
        <w:t>õigusaktidele</w:t>
      </w:r>
      <w:commentRangeEnd w:id="5"/>
      <w:r w:rsidR="00803072">
        <w:rPr>
          <w:rStyle w:val="Kommentaariviide"/>
        </w:rPr>
        <w:commentReference w:id="5"/>
      </w:r>
      <w:r w:rsidRPr="00007B13">
        <w:rPr>
          <w:rFonts w:ascii="Times New Roman" w:hAnsi="Times New Roman" w:cs="Times New Roman"/>
          <w:sz w:val="24"/>
          <w:szCs w:val="24"/>
        </w:rPr>
        <w:t xml:space="preserve"> ja registripidaja poolt pärandajale pensioni investeerimiskonto avanud krediidiasutusega sõlmitud lepingule.</w:t>
      </w:r>
    </w:p>
    <w:p w14:paraId="3D5253B2"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1A619A19"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(4</w:t>
      </w:r>
      <w:r w:rsidRPr="00007B13">
        <w:rPr>
          <w:rFonts w:ascii="Times New Roman" w:hAnsi="Times New Roman" w:cs="Times New Roman"/>
          <w:sz w:val="24"/>
          <w:szCs w:val="24"/>
          <w:vertAlign w:val="superscript"/>
        </w:rPr>
        <w:t>2</w:t>
      </w:r>
      <w:r w:rsidRPr="00007B13">
        <w:rPr>
          <w:rFonts w:ascii="Times New Roman" w:hAnsi="Times New Roman" w:cs="Times New Roman"/>
          <w:sz w:val="24"/>
          <w:szCs w:val="24"/>
        </w:rPr>
        <w:t>) Pärandajale pensioni investeerimiskonto avanud krediidiasutus kannab registripidajale summa, mille eest pärija soovib omandada pensionifondi osakuid või mille ta soovib oma pensioni investeerimiskontole kanda käesoleva seaduse § 28 lõike 2 punktis 4 sätestatu kohaselt, või summa, mille pärija soovib sellelt pensioni investeerimiskontolt välja võtta, ning esitab registripidajale viivitamata pärast pärijalt vastava avalduse saamist pensioni investeerimiskontol oleva raha väljamaksmiseks, selle pärija pensioni investeerimiskontole kandmiseks või pensionifondi osakute väljalaskmiseks avalduse, milles peavad olema märgitud käesoleva paragrahvi lõike 1 punktides 1–3, 7 ja 10 nimetatud andmed ning summa, mille eest pärija soovib omandada pensionifondi osakuid või mille ta soovib oma pensioni investeerimiskontole kanda või pärandaja pensioni investeerimiskontolt välja võtta, koos pensioni investeerimiskonto numbri ja selle avanud krediidiasutuse ärinimega.“;</w:t>
      </w:r>
    </w:p>
    <w:p w14:paraId="2D618108"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p>
    <w:p w14:paraId="109FE27B" w14:textId="77777777" w:rsidR="00007B13" w:rsidRPr="00007B13"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b/>
          <w:sz w:val="24"/>
          <w:szCs w:val="24"/>
        </w:rPr>
        <w:t>15)</w:t>
      </w:r>
      <w:r w:rsidRPr="00007B13">
        <w:rPr>
          <w:rFonts w:ascii="Times New Roman" w:hAnsi="Times New Roman" w:cs="Times New Roman"/>
          <w:sz w:val="24"/>
          <w:szCs w:val="24"/>
        </w:rPr>
        <w:t xml:space="preserve"> paragrahvi 31 täiendatakse lõikega 4</w:t>
      </w:r>
      <w:r w:rsidRPr="00007B13">
        <w:rPr>
          <w:rFonts w:ascii="Times New Roman" w:hAnsi="Times New Roman" w:cs="Times New Roman"/>
          <w:sz w:val="24"/>
          <w:szCs w:val="24"/>
          <w:vertAlign w:val="superscript"/>
        </w:rPr>
        <w:t>3</w:t>
      </w:r>
      <w:r w:rsidRPr="00007B13">
        <w:rPr>
          <w:rFonts w:ascii="Times New Roman" w:hAnsi="Times New Roman" w:cs="Times New Roman"/>
          <w:sz w:val="24"/>
          <w:szCs w:val="24"/>
        </w:rPr>
        <w:t xml:space="preserve"> järgmises sõnastuses:</w:t>
      </w:r>
    </w:p>
    <w:p w14:paraId="064AA14B" w14:textId="77777777" w:rsidR="000E70E7" w:rsidRDefault="00007B13" w:rsidP="00BC1D5A">
      <w:pPr>
        <w:shd w:val="clear" w:color="auto" w:fill="FFFFFF"/>
        <w:spacing w:after="0" w:line="240" w:lineRule="auto"/>
        <w:jc w:val="both"/>
        <w:rPr>
          <w:rFonts w:ascii="Times New Roman" w:hAnsi="Times New Roman" w:cs="Times New Roman"/>
          <w:sz w:val="24"/>
          <w:szCs w:val="24"/>
        </w:rPr>
      </w:pPr>
      <w:r w:rsidRPr="00007B13">
        <w:rPr>
          <w:rFonts w:ascii="Times New Roman" w:hAnsi="Times New Roman" w:cs="Times New Roman"/>
          <w:sz w:val="24"/>
          <w:szCs w:val="24"/>
        </w:rPr>
        <w:t>„(4</w:t>
      </w:r>
      <w:r w:rsidRPr="00007B13">
        <w:rPr>
          <w:rFonts w:ascii="Times New Roman" w:hAnsi="Times New Roman" w:cs="Times New Roman"/>
          <w:sz w:val="24"/>
          <w:szCs w:val="24"/>
          <w:vertAlign w:val="superscript"/>
        </w:rPr>
        <w:t>3</w:t>
      </w:r>
      <w:r w:rsidRPr="00007B13">
        <w:rPr>
          <w:rFonts w:ascii="Times New Roman" w:hAnsi="Times New Roman" w:cs="Times New Roman"/>
          <w:sz w:val="24"/>
          <w:szCs w:val="24"/>
        </w:rPr>
        <w:t>) Kui pensionifondi, kuhu laekub või peaks laekuma pärija kohustusliku kogumispensioni makse, osakute väljalaskmine on käesoleva paragrahvi lõikes 3 sätestatud osakute vahetamise või lõikes 4</w:t>
      </w:r>
      <w:r w:rsidRPr="008E51D8">
        <w:rPr>
          <w:rFonts w:ascii="Times New Roman" w:hAnsi="Times New Roman" w:cs="Times New Roman"/>
          <w:sz w:val="24"/>
          <w:szCs w:val="24"/>
          <w:vertAlign w:val="superscript"/>
        </w:rPr>
        <w:t>1</w:t>
      </w:r>
      <w:r w:rsidRPr="00007B13">
        <w:rPr>
          <w:rFonts w:ascii="Times New Roman" w:hAnsi="Times New Roman" w:cs="Times New Roman"/>
          <w:sz w:val="24"/>
          <w:szCs w:val="24"/>
        </w:rPr>
        <w:t xml:space="preserve"> sätestatud osakute väljalaskmise päeval investeerimisfondide seaduse § 57 või § 173 alusel peatatud, keeldub registripidaja tehingu tegemisest ja teavitab sellest viivitamata vastavalt kontohaldurit või pensioni investeerimiskonto avanud krediidiasutust. </w:t>
      </w:r>
      <w:commentRangeStart w:id="6"/>
      <w:r w:rsidRPr="00007B13">
        <w:rPr>
          <w:rFonts w:ascii="Times New Roman" w:hAnsi="Times New Roman" w:cs="Times New Roman"/>
          <w:sz w:val="24"/>
          <w:szCs w:val="24"/>
        </w:rPr>
        <w:t>Vastavalt</w:t>
      </w:r>
      <w:commentRangeEnd w:id="6"/>
      <w:r w:rsidR="00803072">
        <w:rPr>
          <w:rStyle w:val="Kommentaariviide"/>
        </w:rPr>
        <w:commentReference w:id="6"/>
      </w:r>
      <w:r w:rsidRPr="00007B13">
        <w:rPr>
          <w:rFonts w:ascii="Times New Roman" w:hAnsi="Times New Roman" w:cs="Times New Roman"/>
          <w:sz w:val="24"/>
          <w:szCs w:val="24"/>
        </w:rPr>
        <w:t xml:space="preserve"> kontohaldur või pensioni investeerimiskonto avanud krediidiasutus teavitab tehingu tegemisest keeldumisest viivitamata avalduse esitanud isikut.“;</w:t>
      </w:r>
    </w:p>
    <w:p w14:paraId="2780346F" w14:textId="1748E699" w:rsidR="000E70E7" w:rsidRDefault="000E70E7" w:rsidP="00BC1D5A">
      <w:pPr>
        <w:shd w:val="clear" w:color="auto" w:fill="FFFFFF"/>
        <w:spacing w:after="0" w:line="240" w:lineRule="auto"/>
        <w:jc w:val="both"/>
        <w:rPr>
          <w:rFonts w:ascii="Times New Roman" w:hAnsi="Times New Roman" w:cs="Times New Roman"/>
          <w:sz w:val="24"/>
          <w:szCs w:val="24"/>
        </w:rPr>
      </w:pPr>
    </w:p>
    <w:p w14:paraId="62C32E62" w14:textId="290A7462" w:rsidR="00683261" w:rsidRDefault="00683261" w:rsidP="00BC1D5A">
      <w:pPr>
        <w:shd w:val="clear" w:color="auto" w:fill="FFFFFF"/>
        <w:spacing w:after="0" w:line="240" w:lineRule="auto"/>
        <w:jc w:val="both"/>
        <w:rPr>
          <w:rFonts w:ascii="Times New Roman" w:hAnsi="Times New Roman" w:cs="Times New Roman"/>
          <w:sz w:val="24"/>
          <w:szCs w:val="24"/>
        </w:rPr>
      </w:pPr>
      <w:bookmarkStart w:id="7" w:name="_Hlk126763961"/>
      <w:r w:rsidRPr="00683261">
        <w:rPr>
          <w:rFonts w:ascii="Times New Roman" w:hAnsi="Times New Roman" w:cs="Times New Roman"/>
          <w:b/>
          <w:bCs/>
          <w:sz w:val="24"/>
          <w:szCs w:val="24"/>
        </w:rPr>
        <w:t>16)</w:t>
      </w:r>
      <w:r>
        <w:rPr>
          <w:rFonts w:ascii="Times New Roman" w:hAnsi="Times New Roman" w:cs="Times New Roman"/>
          <w:sz w:val="24"/>
          <w:szCs w:val="24"/>
        </w:rPr>
        <w:t xml:space="preserve"> paragrahvi 63 lõiget 5</w:t>
      </w:r>
      <w:r>
        <w:rPr>
          <w:rFonts w:ascii="Times New Roman" w:hAnsi="Times New Roman" w:cs="Times New Roman"/>
          <w:sz w:val="24"/>
          <w:szCs w:val="24"/>
          <w:vertAlign w:val="superscript"/>
        </w:rPr>
        <w:t>1</w:t>
      </w:r>
      <w:r>
        <w:rPr>
          <w:rFonts w:ascii="Times New Roman" w:hAnsi="Times New Roman" w:cs="Times New Roman"/>
          <w:sz w:val="24"/>
          <w:szCs w:val="24"/>
        </w:rPr>
        <w:t xml:space="preserve"> täiendatakse punktiga 3 järgmises sõnastuses:</w:t>
      </w:r>
    </w:p>
    <w:p w14:paraId="7D514987" w14:textId="1418FB2F" w:rsidR="00683261" w:rsidRDefault="00683261" w:rsidP="00BC1D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„3) kasutada lepingu osalist väljamakset kindlustusvõtja teise lepingu või uue sõlmitud lepingu kindlustusmakse tasumiseks või vabatahtliku pensionifondi osakute omandamiseks</w:t>
      </w:r>
      <w:r w:rsidR="00087CD6">
        <w:rPr>
          <w:rFonts w:ascii="Times New Roman" w:hAnsi="Times New Roman" w:cs="Times New Roman"/>
          <w:sz w:val="24"/>
          <w:szCs w:val="24"/>
        </w:rPr>
        <w:t>, kui lepingu tingimuste kohaselt kindlustusvõtjale sellist osalist väljamakset võimaldatakse</w:t>
      </w:r>
      <w:r>
        <w:rPr>
          <w:rFonts w:ascii="Times New Roman" w:hAnsi="Times New Roman" w:cs="Times New Roman"/>
          <w:sz w:val="24"/>
          <w:szCs w:val="24"/>
        </w:rPr>
        <w:t>.“;</w:t>
      </w:r>
    </w:p>
    <w:p w14:paraId="43E9DF53" w14:textId="77777777" w:rsidR="00683261" w:rsidRDefault="00683261" w:rsidP="00BC1D5A">
      <w:pPr>
        <w:shd w:val="clear" w:color="auto" w:fill="FFFFFF"/>
        <w:spacing w:after="0" w:line="240" w:lineRule="auto"/>
        <w:jc w:val="both"/>
        <w:rPr>
          <w:rFonts w:ascii="Times New Roman" w:hAnsi="Times New Roman" w:cs="Times New Roman"/>
          <w:sz w:val="24"/>
          <w:szCs w:val="24"/>
        </w:rPr>
      </w:pPr>
    </w:p>
    <w:p w14:paraId="741CD98B" w14:textId="77777777" w:rsidR="00683261" w:rsidRDefault="00683261" w:rsidP="00BC1D5A">
      <w:pPr>
        <w:shd w:val="clear" w:color="auto" w:fill="FFFFFF"/>
        <w:spacing w:after="0" w:line="240" w:lineRule="auto"/>
        <w:jc w:val="both"/>
        <w:rPr>
          <w:rFonts w:ascii="Times New Roman" w:hAnsi="Times New Roman" w:cs="Times New Roman"/>
          <w:sz w:val="24"/>
          <w:szCs w:val="24"/>
        </w:rPr>
      </w:pPr>
      <w:r w:rsidRPr="00683261">
        <w:rPr>
          <w:rFonts w:ascii="Times New Roman" w:hAnsi="Times New Roman" w:cs="Times New Roman"/>
          <w:b/>
          <w:bCs/>
          <w:sz w:val="24"/>
          <w:szCs w:val="24"/>
        </w:rPr>
        <w:t>17)</w:t>
      </w:r>
      <w:r>
        <w:rPr>
          <w:rFonts w:ascii="Times New Roman" w:hAnsi="Times New Roman" w:cs="Times New Roman"/>
          <w:sz w:val="24"/>
          <w:szCs w:val="24"/>
        </w:rPr>
        <w:t xml:space="preserve"> paragrahvi 63 lõige 5</w:t>
      </w:r>
      <w:r>
        <w:rPr>
          <w:rFonts w:ascii="Times New Roman" w:hAnsi="Times New Roman" w:cs="Times New Roman"/>
          <w:sz w:val="24"/>
          <w:szCs w:val="24"/>
          <w:vertAlign w:val="superscript"/>
        </w:rPr>
        <w:t>2</w:t>
      </w:r>
      <w:r>
        <w:rPr>
          <w:rFonts w:ascii="Times New Roman" w:hAnsi="Times New Roman" w:cs="Times New Roman"/>
          <w:sz w:val="24"/>
          <w:szCs w:val="24"/>
        </w:rPr>
        <w:t xml:space="preserve"> muudetakse ja sõnastatakse järgmiselt:</w:t>
      </w:r>
    </w:p>
    <w:p w14:paraId="74C48ED3" w14:textId="2560FD35" w:rsidR="00683261" w:rsidRDefault="00683261" w:rsidP="00BC1D5A">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r w:rsidRPr="00683261">
        <w:rPr>
          <w:rFonts w:ascii="Times New Roman" w:hAnsi="Times New Roman" w:cs="Times New Roman"/>
          <w:sz w:val="24"/>
          <w:szCs w:val="24"/>
        </w:rPr>
        <w:t>Käesoleva paragrahvi lõikes 5</w:t>
      </w:r>
      <w:r w:rsidRPr="00683261">
        <w:rPr>
          <w:rFonts w:ascii="Times New Roman" w:hAnsi="Times New Roman" w:cs="Times New Roman"/>
          <w:sz w:val="24"/>
          <w:szCs w:val="24"/>
          <w:vertAlign w:val="superscript"/>
        </w:rPr>
        <w:t>1</w:t>
      </w:r>
      <w:r w:rsidRPr="00683261">
        <w:rPr>
          <w:rFonts w:ascii="Times New Roman" w:hAnsi="Times New Roman" w:cs="Times New Roman"/>
          <w:sz w:val="24"/>
          <w:szCs w:val="24"/>
        </w:rPr>
        <w:t xml:space="preserve"> nimetatud summasid kindlustusvõtjale välja ei maksta ja kindlustusandja kannab vastavalt</w:t>
      </w:r>
      <w:r w:rsidR="005C1A3B">
        <w:rPr>
          <w:rFonts w:ascii="Times New Roman" w:hAnsi="Times New Roman" w:cs="Times New Roman"/>
          <w:sz w:val="24"/>
          <w:szCs w:val="24"/>
        </w:rPr>
        <w:t xml:space="preserve"> lepingu osalise väljamakse,</w:t>
      </w:r>
      <w:r w:rsidRPr="00683261">
        <w:rPr>
          <w:rFonts w:ascii="Times New Roman" w:hAnsi="Times New Roman" w:cs="Times New Roman"/>
          <w:sz w:val="24"/>
          <w:szCs w:val="24"/>
        </w:rPr>
        <w:t xml:space="preserve"> tagastusväärtuse või osa </w:t>
      </w:r>
      <w:r w:rsidR="005C1A3B">
        <w:rPr>
          <w:rFonts w:ascii="Times New Roman" w:hAnsi="Times New Roman" w:cs="Times New Roman"/>
          <w:sz w:val="24"/>
          <w:szCs w:val="24"/>
        </w:rPr>
        <w:t xml:space="preserve">sellest </w:t>
      </w:r>
      <w:r w:rsidRPr="00683261">
        <w:rPr>
          <w:rFonts w:ascii="Times New Roman" w:hAnsi="Times New Roman" w:cs="Times New Roman"/>
          <w:sz w:val="24"/>
          <w:szCs w:val="24"/>
        </w:rPr>
        <w:t>lepingus ette</w:t>
      </w:r>
      <w:r w:rsidR="0076075A">
        <w:rPr>
          <w:rFonts w:ascii="Times New Roman" w:hAnsi="Times New Roman" w:cs="Times New Roman"/>
          <w:sz w:val="24"/>
          <w:szCs w:val="24"/>
        </w:rPr>
        <w:t xml:space="preserve"> </w:t>
      </w:r>
      <w:r w:rsidRPr="00683261">
        <w:rPr>
          <w:rFonts w:ascii="Times New Roman" w:hAnsi="Times New Roman" w:cs="Times New Roman"/>
          <w:sz w:val="24"/>
          <w:szCs w:val="24"/>
        </w:rPr>
        <w:t>nähtud tähtaja jooksul</w:t>
      </w:r>
      <w:r w:rsidR="005C1A3B">
        <w:rPr>
          <w:rFonts w:ascii="Times New Roman" w:hAnsi="Times New Roman" w:cs="Times New Roman"/>
          <w:sz w:val="24"/>
          <w:szCs w:val="24"/>
        </w:rPr>
        <w:t>, kuid lepingu ülesütlemise puhul hiljem</w:t>
      </w:r>
      <w:r w:rsidR="0076075A">
        <w:rPr>
          <w:rFonts w:ascii="Times New Roman" w:hAnsi="Times New Roman" w:cs="Times New Roman"/>
          <w:sz w:val="24"/>
          <w:szCs w:val="24"/>
        </w:rPr>
        <w:t>alt</w:t>
      </w:r>
      <w:r w:rsidR="005C1A3B">
        <w:rPr>
          <w:rFonts w:ascii="Times New Roman" w:hAnsi="Times New Roman" w:cs="Times New Roman"/>
          <w:sz w:val="24"/>
          <w:szCs w:val="24"/>
        </w:rPr>
        <w:t xml:space="preserve"> kaks kuud pärast lepingu ülesütlemise avalduse saamist,</w:t>
      </w:r>
      <w:r w:rsidRPr="00683261">
        <w:rPr>
          <w:rFonts w:ascii="Times New Roman" w:hAnsi="Times New Roman" w:cs="Times New Roman"/>
          <w:sz w:val="24"/>
          <w:szCs w:val="24"/>
        </w:rPr>
        <w:t xml:space="preserve"> kindlustusvõtja sõlmitud teise lepingu </w:t>
      </w:r>
      <w:r w:rsidRPr="00683261">
        <w:rPr>
          <w:rFonts w:ascii="Times New Roman" w:hAnsi="Times New Roman" w:cs="Times New Roman"/>
          <w:sz w:val="24"/>
          <w:szCs w:val="24"/>
        </w:rPr>
        <w:lastRenderedPageBreak/>
        <w:t>kindlustusmaksena selle lepingu sõlminud kindlustusandjale või kooskõlastatult kindlustusvõtja valitud vabatahtliku pensionifondi fondivalitsejaga kindlustusvõtja sissemaksena vabatahtlikku pensionifondi.</w:t>
      </w:r>
      <w:r w:rsidR="00087CD6">
        <w:rPr>
          <w:rFonts w:ascii="Times New Roman" w:hAnsi="Times New Roman" w:cs="Times New Roman"/>
          <w:sz w:val="24"/>
          <w:szCs w:val="24"/>
        </w:rPr>
        <w:t>“</w:t>
      </w:r>
      <w:r w:rsidR="00FF0DFD">
        <w:rPr>
          <w:rFonts w:ascii="Times New Roman" w:hAnsi="Times New Roman" w:cs="Times New Roman"/>
          <w:sz w:val="24"/>
          <w:szCs w:val="24"/>
        </w:rPr>
        <w:t>.</w:t>
      </w:r>
      <w:r>
        <w:rPr>
          <w:rFonts w:ascii="Times New Roman" w:hAnsi="Times New Roman" w:cs="Times New Roman"/>
          <w:sz w:val="24"/>
          <w:szCs w:val="24"/>
        </w:rPr>
        <w:t xml:space="preserve"> </w:t>
      </w:r>
    </w:p>
    <w:bookmarkEnd w:id="7"/>
    <w:bookmarkEnd w:id="2"/>
    <w:p w14:paraId="103D743A" w14:textId="77777777" w:rsidR="000537A6" w:rsidRPr="00894215" w:rsidRDefault="000537A6" w:rsidP="00BC1D5A">
      <w:pPr>
        <w:spacing w:after="0" w:line="240" w:lineRule="auto"/>
        <w:rPr>
          <w:rFonts w:ascii="Times New Roman" w:hAnsi="Times New Roman" w:cs="Times New Roman"/>
          <w:sz w:val="24"/>
          <w:szCs w:val="24"/>
        </w:rPr>
      </w:pPr>
    </w:p>
    <w:p w14:paraId="1DFD395C" w14:textId="6C436DF3" w:rsidR="00E52B8D" w:rsidRDefault="000E2C75" w:rsidP="00BC1D5A">
      <w:pPr>
        <w:spacing w:after="0" w:line="240" w:lineRule="auto"/>
        <w:rPr>
          <w:rFonts w:ascii="Times New Roman" w:hAnsi="Times New Roman" w:cs="Times New Roman"/>
          <w:b/>
          <w:bCs/>
          <w:sz w:val="24"/>
          <w:szCs w:val="24"/>
        </w:rPr>
      </w:pPr>
      <w:r w:rsidRPr="000E2C75">
        <w:rPr>
          <w:rFonts w:ascii="Times New Roman" w:hAnsi="Times New Roman" w:cs="Times New Roman"/>
          <w:b/>
          <w:bCs/>
          <w:sz w:val="24"/>
          <w:szCs w:val="24"/>
        </w:rPr>
        <w:t xml:space="preserve">§ </w:t>
      </w:r>
      <w:r w:rsidR="001A2FE0">
        <w:rPr>
          <w:rFonts w:ascii="Times New Roman" w:hAnsi="Times New Roman" w:cs="Times New Roman"/>
          <w:b/>
          <w:bCs/>
          <w:sz w:val="24"/>
          <w:szCs w:val="24"/>
        </w:rPr>
        <w:t>2</w:t>
      </w:r>
      <w:r w:rsidRPr="000E2C75">
        <w:rPr>
          <w:rFonts w:ascii="Times New Roman" w:hAnsi="Times New Roman" w:cs="Times New Roman"/>
          <w:b/>
          <w:bCs/>
          <w:sz w:val="24"/>
          <w:szCs w:val="24"/>
        </w:rPr>
        <w:t xml:space="preserve">. </w:t>
      </w:r>
      <w:r w:rsidR="00007B13">
        <w:rPr>
          <w:rFonts w:ascii="Times New Roman" w:hAnsi="Times New Roman" w:cs="Times New Roman"/>
          <w:b/>
          <w:bCs/>
          <w:sz w:val="24"/>
          <w:szCs w:val="24"/>
        </w:rPr>
        <w:t>Investeerimisfondide</w:t>
      </w:r>
      <w:r w:rsidR="00E52B8D">
        <w:rPr>
          <w:rFonts w:ascii="Times New Roman" w:hAnsi="Times New Roman" w:cs="Times New Roman"/>
          <w:b/>
          <w:bCs/>
          <w:sz w:val="24"/>
          <w:szCs w:val="24"/>
        </w:rPr>
        <w:t xml:space="preserve"> seaduse muutmine</w:t>
      </w:r>
    </w:p>
    <w:p w14:paraId="3B58AF38" w14:textId="244E5406" w:rsidR="00007B13" w:rsidRDefault="00007B13"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Investeerimisfondide seaduses tehakse järgmised muudatused:</w:t>
      </w:r>
    </w:p>
    <w:p w14:paraId="542E3946" w14:textId="6DED33E5" w:rsidR="00D25139" w:rsidRDefault="00D25139" w:rsidP="00BC1D5A">
      <w:pPr>
        <w:spacing w:after="0" w:line="240" w:lineRule="auto"/>
        <w:jc w:val="both"/>
        <w:rPr>
          <w:rFonts w:ascii="Times New Roman" w:hAnsi="Times New Roman" w:cs="Times New Roman"/>
          <w:sz w:val="24"/>
          <w:szCs w:val="24"/>
        </w:rPr>
      </w:pPr>
      <w:r w:rsidRPr="00D25139">
        <w:rPr>
          <w:rFonts w:ascii="Times New Roman" w:hAnsi="Times New Roman" w:cs="Times New Roman"/>
          <w:b/>
          <w:bCs/>
          <w:sz w:val="24"/>
          <w:szCs w:val="24"/>
        </w:rPr>
        <w:t>1)</w:t>
      </w:r>
      <w:r>
        <w:rPr>
          <w:rFonts w:ascii="Times New Roman" w:hAnsi="Times New Roman" w:cs="Times New Roman"/>
          <w:sz w:val="24"/>
          <w:szCs w:val="24"/>
        </w:rPr>
        <w:t xml:space="preserve"> paragrahvi 37 lõike 3 punktis 1 asendatakse tekstiosa „</w:t>
      </w:r>
      <w:r w:rsidRPr="00D25139">
        <w:rPr>
          <w:rFonts w:ascii="Times New Roman" w:hAnsi="Times New Roman" w:cs="Times New Roman"/>
          <w:sz w:val="24"/>
          <w:szCs w:val="24"/>
        </w:rPr>
        <w:t>muudatusi, mis ei mõjuta osakuomanike või aktsionäride õigusi ja kohustusi</w:t>
      </w:r>
      <w:r w:rsidR="0076075A">
        <w:rPr>
          <w:rFonts w:ascii="Times New Roman" w:hAnsi="Times New Roman" w:cs="Times New Roman"/>
          <w:sz w:val="24"/>
          <w:szCs w:val="24"/>
        </w:rPr>
        <w:t xml:space="preserve"> või</w:t>
      </w:r>
      <w:r>
        <w:rPr>
          <w:rFonts w:ascii="Times New Roman" w:hAnsi="Times New Roman" w:cs="Times New Roman"/>
          <w:sz w:val="24"/>
          <w:szCs w:val="24"/>
        </w:rPr>
        <w:t>“ tekstiosaga „redaktsioonilisi muudatusi</w:t>
      </w:r>
      <w:r w:rsidR="0076075A">
        <w:rPr>
          <w:rFonts w:ascii="Times New Roman" w:hAnsi="Times New Roman" w:cs="Times New Roman"/>
          <w:sz w:val="24"/>
          <w:szCs w:val="24"/>
        </w:rPr>
        <w:t xml:space="preserve"> või muudatusi,</w:t>
      </w:r>
      <w:r>
        <w:rPr>
          <w:rFonts w:ascii="Times New Roman" w:hAnsi="Times New Roman" w:cs="Times New Roman"/>
          <w:sz w:val="24"/>
          <w:szCs w:val="24"/>
        </w:rPr>
        <w:t>“;</w:t>
      </w:r>
    </w:p>
    <w:p w14:paraId="1171F6BA" w14:textId="77777777" w:rsidR="009F7D51" w:rsidRDefault="009F7D51" w:rsidP="00BC1D5A">
      <w:pPr>
        <w:spacing w:after="0" w:line="240" w:lineRule="auto"/>
        <w:jc w:val="both"/>
        <w:rPr>
          <w:rFonts w:ascii="Times New Roman" w:hAnsi="Times New Roman" w:cs="Times New Roman"/>
          <w:sz w:val="24"/>
          <w:szCs w:val="24"/>
        </w:rPr>
      </w:pPr>
    </w:p>
    <w:p w14:paraId="38CDE038" w14:textId="7A512F33" w:rsidR="009F7D51" w:rsidRPr="00BC1D5A" w:rsidRDefault="009F7D51" w:rsidP="00BC1D5A">
      <w:pPr>
        <w:pStyle w:val="Pealkiri3"/>
        <w:shd w:val="clear" w:color="auto" w:fill="FFFFFF"/>
        <w:spacing w:before="0" w:beforeAutospacing="0" w:after="0" w:afterAutospacing="0"/>
        <w:jc w:val="both"/>
        <w:rPr>
          <w:rStyle w:val="Tugev"/>
          <w:rFonts w:asciiTheme="majorBidi" w:hAnsiTheme="majorBidi" w:cstheme="majorBidi"/>
          <w:b/>
          <w:sz w:val="24"/>
          <w:szCs w:val="24"/>
          <w:shd w:val="clear" w:color="auto" w:fill="FFFFFF"/>
        </w:rPr>
      </w:pPr>
      <w:r>
        <w:rPr>
          <w:rFonts w:asciiTheme="majorBidi" w:hAnsiTheme="majorBidi" w:cstheme="majorBidi"/>
          <w:sz w:val="24"/>
          <w:szCs w:val="24"/>
          <w:shd w:val="clear" w:color="auto" w:fill="FFFFFF"/>
        </w:rPr>
        <w:t xml:space="preserve">2) </w:t>
      </w:r>
      <w:r w:rsidRPr="00BC1D5A">
        <w:rPr>
          <w:rFonts w:asciiTheme="majorBidi" w:hAnsiTheme="majorBidi" w:cstheme="majorBidi"/>
          <w:b w:val="0"/>
          <w:bCs w:val="0"/>
          <w:sz w:val="24"/>
          <w:szCs w:val="24"/>
          <w:shd w:val="clear" w:color="auto" w:fill="FFFFFF"/>
        </w:rPr>
        <w:t>paragrahvi 91</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 1 punktis 3 ja </w:t>
      </w:r>
      <w:r>
        <w:rPr>
          <w:rFonts w:asciiTheme="majorBidi" w:hAnsiTheme="majorBidi" w:cstheme="majorBidi"/>
          <w:b w:val="0"/>
          <w:bCs w:val="0"/>
          <w:sz w:val="24"/>
          <w:szCs w:val="24"/>
          <w:shd w:val="clear" w:color="auto" w:fill="FFFFFF"/>
        </w:rPr>
        <w:t>§</w:t>
      </w:r>
      <w:r w:rsidRPr="00BC1D5A">
        <w:rPr>
          <w:rFonts w:asciiTheme="majorBidi" w:hAnsiTheme="majorBidi" w:cstheme="majorBidi"/>
          <w:b w:val="0"/>
          <w:bCs w:val="0"/>
          <w:sz w:val="24"/>
          <w:szCs w:val="24"/>
          <w:shd w:val="clear" w:color="auto" w:fill="FFFFFF"/>
        </w:rPr>
        <w:t xml:space="preserve"> 270</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 1 punktis 3</w:t>
      </w:r>
      <w:r w:rsidRPr="00BC1D5A">
        <w:rPr>
          <w:rFonts w:asciiTheme="majorBidi" w:hAnsiTheme="majorBidi" w:cstheme="majorBidi"/>
          <w:b w:val="0"/>
          <w:bCs w:val="0"/>
          <w:sz w:val="24"/>
          <w:szCs w:val="24"/>
          <w:bdr w:val="none" w:sz="0" w:space="0" w:color="auto" w:frame="1"/>
          <w:shd w:val="clear" w:color="auto" w:fill="FFFFFF"/>
        </w:rPr>
        <w:t xml:space="preserve"> asendatakse </w:t>
      </w:r>
      <w:r>
        <w:rPr>
          <w:rFonts w:asciiTheme="majorBidi" w:hAnsiTheme="majorBidi" w:cstheme="majorBidi"/>
          <w:b w:val="0"/>
          <w:bCs w:val="0"/>
          <w:sz w:val="24"/>
          <w:szCs w:val="24"/>
          <w:bdr w:val="none" w:sz="0" w:space="0" w:color="auto" w:frame="1"/>
          <w:shd w:val="clear" w:color="auto" w:fill="FFFFFF"/>
        </w:rPr>
        <w:t>sõnad</w:t>
      </w:r>
      <w:r w:rsidRPr="00BC1D5A">
        <w:rPr>
          <w:rFonts w:asciiTheme="majorBidi" w:hAnsiTheme="majorBidi" w:cstheme="majorBidi"/>
          <w:b w:val="0"/>
          <w:bCs w:val="0"/>
          <w:sz w:val="24"/>
          <w:szCs w:val="24"/>
          <w:bdr w:val="none" w:sz="0" w:space="0" w:color="auto" w:frame="1"/>
          <w:shd w:val="clear" w:color="auto" w:fill="FFFFFF"/>
        </w:rPr>
        <w:t xml:space="preserve"> „</w:t>
      </w:r>
      <w:r w:rsidRPr="00BC1D5A">
        <w:rPr>
          <w:rFonts w:asciiTheme="majorBidi" w:hAnsiTheme="majorBidi" w:cstheme="majorBidi"/>
          <w:b w:val="0"/>
          <w:bCs w:val="0"/>
          <w:sz w:val="24"/>
          <w:szCs w:val="24"/>
          <w:shd w:val="clear" w:color="auto" w:fill="FFFFFF"/>
        </w:rPr>
        <w:t xml:space="preserve">alternatiivfondi investeerimisest“ </w:t>
      </w:r>
      <w:r>
        <w:rPr>
          <w:rFonts w:asciiTheme="majorBidi" w:hAnsiTheme="majorBidi" w:cstheme="majorBidi"/>
          <w:b w:val="0"/>
          <w:bCs w:val="0"/>
          <w:sz w:val="24"/>
          <w:szCs w:val="24"/>
          <w:shd w:val="clear" w:color="auto" w:fill="FFFFFF"/>
        </w:rPr>
        <w:t>sõnade</w:t>
      </w:r>
      <w:r w:rsidRPr="00BC1D5A">
        <w:rPr>
          <w:rFonts w:asciiTheme="majorBidi" w:hAnsiTheme="majorBidi" w:cstheme="majorBidi"/>
          <w:b w:val="0"/>
          <w:bCs w:val="0"/>
          <w:sz w:val="24"/>
          <w:szCs w:val="24"/>
          <w:shd w:val="clear" w:color="auto" w:fill="FFFFFF"/>
        </w:rPr>
        <w:t>ga „alternatiivfondi turustamise kohaks olevas lepinguriigis alternatiivfondi investeerimisest“</w:t>
      </w:r>
      <w:r>
        <w:rPr>
          <w:rFonts w:asciiTheme="majorBidi" w:hAnsiTheme="majorBidi" w:cstheme="majorBidi"/>
          <w:b w:val="0"/>
          <w:bCs w:val="0"/>
          <w:sz w:val="24"/>
          <w:szCs w:val="24"/>
          <w:shd w:val="clear" w:color="auto" w:fill="FFFFFF"/>
        </w:rPr>
        <w:t>;</w:t>
      </w:r>
    </w:p>
    <w:p w14:paraId="4DC867FE" w14:textId="77777777" w:rsidR="009F7D51" w:rsidRPr="00BC1D5A" w:rsidRDefault="009F7D51" w:rsidP="00BC1D5A">
      <w:pPr>
        <w:pStyle w:val="Pealkiri3"/>
        <w:shd w:val="clear" w:color="auto" w:fill="FFFFFF"/>
        <w:spacing w:before="0" w:beforeAutospacing="0" w:after="0" w:afterAutospacing="0"/>
        <w:jc w:val="both"/>
        <w:rPr>
          <w:rFonts w:asciiTheme="majorBidi" w:hAnsiTheme="majorBidi" w:cstheme="majorBidi"/>
          <w:b w:val="0"/>
          <w:bCs w:val="0"/>
          <w:sz w:val="24"/>
          <w:szCs w:val="24"/>
        </w:rPr>
      </w:pPr>
    </w:p>
    <w:p w14:paraId="1C4A5245" w14:textId="1FFD6CA3" w:rsidR="009F7D51" w:rsidRPr="00BC1D5A" w:rsidRDefault="009F7D51" w:rsidP="00BC1D5A">
      <w:pPr>
        <w:pStyle w:val="Pealkiri3"/>
        <w:shd w:val="clear" w:color="auto" w:fill="FFFFFF"/>
        <w:spacing w:before="0" w:beforeAutospacing="0" w:after="0" w:afterAutospacing="0"/>
        <w:jc w:val="both"/>
        <w:rPr>
          <w:rStyle w:val="Tugev"/>
          <w:rFonts w:asciiTheme="majorBidi" w:hAnsiTheme="majorBidi" w:cstheme="majorBidi"/>
          <w:b/>
          <w:sz w:val="24"/>
          <w:szCs w:val="24"/>
          <w:bdr w:val="none" w:sz="0" w:space="0" w:color="auto" w:frame="1"/>
        </w:rPr>
      </w:pPr>
      <w:r w:rsidRPr="00BC1D5A">
        <w:rPr>
          <w:rFonts w:asciiTheme="majorBidi" w:hAnsiTheme="majorBidi" w:cstheme="majorBidi"/>
          <w:sz w:val="24"/>
          <w:szCs w:val="24"/>
        </w:rPr>
        <w:t>3</w:t>
      </w:r>
      <w:r w:rsidRPr="009F7D51">
        <w:rPr>
          <w:rFonts w:asciiTheme="majorBidi" w:hAnsiTheme="majorBidi" w:cstheme="majorBidi"/>
          <w:sz w:val="24"/>
          <w:szCs w:val="24"/>
        </w:rPr>
        <w:t>)</w:t>
      </w:r>
      <w:r w:rsidRPr="00BC1D5A">
        <w:rPr>
          <w:rFonts w:asciiTheme="majorBidi" w:hAnsiTheme="majorBidi" w:cstheme="majorBidi"/>
          <w:b w:val="0"/>
          <w:bCs w:val="0"/>
          <w:sz w:val="24"/>
          <w:szCs w:val="24"/>
        </w:rPr>
        <w:t xml:space="preserve"> </w:t>
      </w:r>
      <w:r w:rsidRPr="00BC1D5A">
        <w:rPr>
          <w:rFonts w:asciiTheme="majorBidi" w:hAnsiTheme="majorBidi" w:cstheme="majorBidi"/>
          <w:b w:val="0"/>
          <w:bCs w:val="0"/>
          <w:sz w:val="24"/>
          <w:szCs w:val="24"/>
          <w:shd w:val="clear" w:color="auto" w:fill="FFFFFF"/>
        </w:rPr>
        <w:t>paragrahvi 91</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 1 punktis 4</w:t>
      </w:r>
      <w:r w:rsidRPr="00BC1D5A">
        <w:rPr>
          <w:rFonts w:asciiTheme="majorBidi" w:hAnsiTheme="majorBidi" w:cstheme="majorBidi"/>
          <w:b w:val="0"/>
          <w:bCs w:val="0"/>
          <w:sz w:val="24"/>
          <w:szCs w:val="24"/>
          <w:bdr w:val="none" w:sz="0" w:space="0" w:color="auto" w:frame="1"/>
          <w:shd w:val="clear" w:color="auto" w:fill="FFFFFF"/>
        </w:rPr>
        <w:t xml:space="preserve"> ja </w:t>
      </w:r>
      <w:r>
        <w:rPr>
          <w:rFonts w:asciiTheme="majorBidi" w:hAnsiTheme="majorBidi" w:cstheme="majorBidi"/>
          <w:b w:val="0"/>
          <w:bCs w:val="0"/>
          <w:sz w:val="24"/>
          <w:szCs w:val="24"/>
          <w:bdr w:val="none" w:sz="0" w:space="0" w:color="auto" w:frame="1"/>
          <w:shd w:val="clear" w:color="auto" w:fill="FFFFFF"/>
        </w:rPr>
        <w:t>§</w:t>
      </w:r>
      <w:r w:rsidRPr="00BC1D5A">
        <w:rPr>
          <w:rFonts w:asciiTheme="majorBidi" w:hAnsiTheme="majorBidi" w:cstheme="majorBidi"/>
          <w:b w:val="0"/>
          <w:bCs w:val="0"/>
          <w:sz w:val="24"/>
          <w:szCs w:val="24"/>
          <w:shd w:val="clear" w:color="auto" w:fill="FFFFFF"/>
        </w:rPr>
        <w:t xml:space="preserve"> 270</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 1 punktis 4</w:t>
      </w:r>
      <w:r w:rsidRPr="00BC1D5A">
        <w:rPr>
          <w:rFonts w:asciiTheme="majorBidi" w:hAnsiTheme="majorBidi" w:cstheme="majorBidi"/>
          <w:b w:val="0"/>
          <w:bCs w:val="0"/>
          <w:sz w:val="24"/>
          <w:szCs w:val="24"/>
          <w:bdr w:val="none" w:sz="0" w:space="0" w:color="auto" w:frame="1"/>
          <w:shd w:val="clear" w:color="auto" w:fill="FFFFFF"/>
        </w:rPr>
        <w:t xml:space="preserve"> asendatakse </w:t>
      </w:r>
      <w:r>
        <w:rPr>
          <w:rFonts w:asciiTheme="majorBidi" w:hAnsiTheme="majorBidi" w:cstheme="majorBidi"/>
          <w:b w:val="0"/>
          <w:bCs w:val="0"/>
          <w:sz w:val="24"/>
          <w:szCs w:val="24"/>
          <w:bdr w:val="none" w:sz="0" w:space="0" w:color="auto" w:frame="1"/>
          <w:shd w:val="clear" w:color="auto" w:fill="FFFFFF"/>
        </w:rPr>
        <w:t>sõnad</w:t>
      </w:r>
      <w:r w:rsidRPr="00BC1D5A">
        <w:rPr>
          <w:rFonts w:asciiTheme="majorBidi" w:hAnsiTheme="majorBidi" w:cstheme="majorBidi"/>
          <w:b w:val="0"/>
          <w:bCs w:val="0"/>
          <w:sz w:val="24"/>
          <w:szCs w:val="24"/>
          <w:bdr w:val="none" w:sz="0" w:space="0" w:color="auto" w:frame="1"/>
          <w:shd w:val="clear" w:color="auto" w:fill="FFFFFF"/>
        </w:rPr>
        <w:t xml:space="preserve"> „</w:t>
      </w:r>
      <w:r w:rsidRPr="00BC1D5A">
        <w:rPr>
          <w:rFonts w:asciiTheme="majorBidi" w:hAnsiTheme="majorBidi" w:cstheme="majorBidi"/>
          <w:b w:val="0"/>
          <w:bCs w:val="0"/>
          <w:sz w:val="24"/>
          <w:szCs w:val="24"/>
          <w:shd w:val="clear" w:color="auto" w:fill="FFFFFF"/>
        </w:rPr>
        <w:t xml:space="preserve">investorile kättesaadavaks“ </w:t>
      </w:r>
      <w:r>
        <w:rPr>
          <w:rFonts w:asciiTheme="majorBidi" w:hAnsiTheme="majorBidi" w:cstheme="majorBidi"/>
          <w:b w:val="0"/>
          <w:bCs w:val="0"/>
          <w:sz w:val="24"/>
          <w:szCs w:val="24"/>
          <w:shd w:val="clear" w:color="auto" w:fill="FFFFFF"/>
        </w:rPr>
        <w:t>sõnadeg</w:t>
      </w:r>
      <w:r w:rsidRPr="00BC1D5A">
        <w:rPr>
          <w:rFonts w:asciiTheme="majorBidi" w:hAnsiTheme="majorBidi" w:cstheme="majorBidi"/>
          <w:b w:val="0"/>
          <w:bCs w:val="0"/>
          <w:sz w:val="24"/>
          <w:szCs w:val="24"/>
          <w:shd w:val="clear" w:color="auto" w:fill="FFFFFF"/>
        </w:rPr>
        <w:t>a „investorile tutvumiseks ja kopeerimiseks kättesaadavaks“</w:t>
      </w:r>
      <w:r>
        <w:rPr>
          <w:rFonts w:asciiTheme="majorBidi" w:hAnsiTheme="majorBidi" w:cstheme="majorBidi"/>
          <w:b w:val="0"/>
          <w:bCs w:val="0"/>
          <w:sz w:val="24"/>
          <w:szCs w:val="24"/>
          <w:shd w:val="clear" w:color="auto" w:fill="FFFFFF"/>
        </w:rPr>
        <w:t>;</w:t>
      </w:r>
    </w:p>
    <w:p w14:paraId="0814979D" w14:textId="203711CD" w:rsidR="009F7D51" w:rsidRPr="009F7D51" w:rsidRDefault="009F7D51" w:rsidP="00BC1D5A">
      <w:pPr>
        <w:spacing w:after="0" w:line="240" w:lineRule="auto"/>
        <w:jc w:val="both"/>
        <w:rPr>
          <w:rFonts w:ascii="Times New Roman" w:hAnsi="Times New Roman" w:cs="Times New Roman"/>
          <w:sz w:val="24"/>
          <w:szCs w:val="24"/>
        </w:rPr>
      </w:pPr>
    </w:p>
    <w:p w14:paraId="51692CEC" w14:textId="241D8DC7" w:rsidR="009F7D51" w:rsidRDefault="009F7D5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4</w:t>
      </w:r>
      <w:r w:rsidRPr="009F7D51">
        <w:rPr>
          <w:rFonts w:ascii="Times New Roman" w:hAnsi="Times New Roman" w:cs="Times New Roman"/>
          <w:b/>
          <w:bCs/>
          <w:sz w:val="24"/>
          <w:szCs w:val="24"/>
        </w:rPr>
        <w:t>)</w:t>
      </w:r>
      <w:r>
        <w:rPr>
          <w:rFonts w:ascii="Times New Roman" w:hAnsi="Times New Roman" w:cs="Times New Roman"/>
          <w:sz w:val="24"/>
          <w:szCs w:val="24"/>
        </w:rPr>
        <w:t xml:space="preserve"> paragrahvi 91</w:t>
      </w:r>
      <w:r>
        <w:rPr>
          <w:rFonts w:ascii="Times New Roman" w:hAnsi="Times New Roman" w:cs="Times New Roman"/>
          <w:sz w:val="24"/>
          <w:szCs w:val="24"/>
          <w:vertAlign w:val="superscript"/>
        </w:rPr>
        <w:t>1</w:t>
      </w:r>
      <w:r>
        <w:rPr>
          <w:rFonts w:ascii="Times New Roman" w:hAnsi="Times New Roman" w:cs="Times New Roman"/>
          <w:sz w:val="24"/>
          <w:szCs w:val="24"/>
        </w:rPr>
        <w:t xml:space="preserve"> lõi</w:t>
      </w:r>
      <w:r w:rsidR="00D45F11">
        <w:rPr>
          <w:rFonts w:ascii="Times New Roman" w:hAnsi="Times New Roman" w:cs="Times New Roman"/>
          <w:sz w:val="24"/>
          <w:szCs w:val="24"/>
        </w:rPr>
        <w:t>g</w:t>
      </w:r>
      <w:r>
        <w:rPr>
          <w:rFonts w:ascii="Times New Roman" w:hAnsi="Times New Roman" w:cs="Times New Roman"/>
          <w:sz w:val="24"/>
          <w:szCs w:val="24"/>
        </w:rPr>
        <w:t xml:space="preserve">e 3 </w:t>
      </w:r>
      <w:r w:rsidR="00D45F11">
        <w:rPr>
          <w:rFonts w:ascii="Times New Roman" w:hAnsi="Times New Roman" w:cs="Times New Roman"/>
          <w:sz w:val="24"/>
          <w:szCs w:val="24"/>
        </w:rPr>
        <w:t>muudetakse ja sõnastatakse järgmiselt:</w:t>
      </w:r>
    </w:p>
    <w:p w14:paraId="6A4CD0D0" w14:textId="16A9EFA2" w:rsidR="009F7D51" w:rsidRPr="00BC1D5A" w:rsidRDefault="009F7D51" w:rsidP="00BC1D5A">
      <w:pPr>
        <w:spacing w:after="0" w:line="240" w:lineRule="auto"/>
        <w:jc w:val="both"/>
        <w:rPr>
          <w:rFonts w:asciiTheme="majorBidi" w:hAnsiTheme="majorBidi" w:cstheme="majorBidi"/>
          <w:sz w:val="24"/>
          <w:szCs w:val="24"/>
          <w:shd w:val="clear" w:color="auto" w:fill="FFFFFF"/>
        </w:rPr>
      </w:pPr>
      <w:r>
        <w:rPr>
          <w:rFonts w:ascii="Times New Roman" w:hAnsi="Times New Roman" w:cs="Times New Roman"/>
          <w:sz w:val="24"/>
          <w:szCs w:val="24"/>
        </w:rPr>
        <w:t>„</w:t>
      </w:r>
      <w:r w:rsidR="00D45F11">
        <w:rPr>
          <w:rFonts w:ascii="Times New Roman" w:hAnsi="Times New Roman" w:cs="Times New Roman"/>
          <w:sz w:val="24"/>
          <w:szCs w:val="24"/>
        </w:rPr>
        <w:t xml:space="preserve">(3) </w:t>
      </w:r>
      <w:r w:rsidRPr="005362C7">
        <w:rPr>
          <w:rFonts w:asciiTheme="majorBidi" w:hAnsiTheme="majorBidi" w:cstheme="majorBidi"/>
          <w:sz w:val="24"/>
          <w:szCs w:val="24"/>
          <w:shd w:val="clear" w:color="auto" w:fill="FFFFFF"/>
        </w:rPr>
        <w:t>Käesoleva paragrahvi lõikes 1 nimetatud ülesandeid võib täita fondivalitseja, kolmas isik või mõlemad. Kui fondivalitseja annab lõikes 1 nimetatud ülesannete täitmise edasi kolmandale isikule</w:t>
      </w:r>
      <w:r w:rsidR="007278E4">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 xml:space="preserve"> sõlmitakse selleks kirjalik leping.</w:t>
      </w:r>
      <w:r w:rsidR="00D45F11">
        <w:rPr>
          <w:rFonts w:asciiTheme="majorBidi" w:hAnsiTheme="majorBidi" w:cstheme="majorBidi"/>
          <w:sz w:val="24"/>
          <w:szCs w:val="24"/>
          <w:shd w:val="clear" w:color="auto" w:fill="FFFFFF"/>
        </w:rPr>
        <w:t xml:space="preserve"> </w:t>
      </w:r>
      <w:r w:rsidR="00D45F11" w:rsidRPr="00D45F11">
        <w:rPr>
          <w:rFonts w:asciiTheme="majorBidi" w:hAnsiTheme="majorBidi" w:cstheme="majorBidi"/>
          <w:sz w:val="24"/>
          <w:szCs w:val="24"/>
          <w:shd w:val="clear" w:color="auto" w:fill="FFFFFF"/>
        </w:rPr>
        <w:t>Lepingus täpsustatakse ülesannete jaotus ning sätestatakse kolmanda isiku õigus saada fondivalitsejalt ülesannete täitmiseks vajalikku teavet ja asjakohaseid dokumente.</w:t>
      </w:r>
      <w:r w:rsidR="00D45F11">
        <w:rPr>
          <w:rFonts w:asciiTheme="majorBidi" w:hAnsiTheme="majorBidi" w:cstheme="majorBidi"/>
          <w:sz w:val="24"/>
          <w:szCs w:val="24"/>
          <w:shd w:val="clear" w:color="auto" w:fill="FFFFFF"/>
        </w:rPr>
        <w:t xml:space="preserve">“; </w:t>
      </w:r>
    </w:p>
    <w:p w14:paraId="7FE5AC37" w14:textId="77777777" w:rsidR="00D25139" w:rsidRDefault="00D25139" w:rsidP="00BC1D5A">
      <w:pPr>
        <w:spacing w:after="0" w:line="240" w:lineRule="auto"/>
        <w:jc w:val="both"/>
        <w:rPr>
          <w:rFonts w:ascii="Times New Roman" w:hAnsi="Times New Roman" w:cs="Times New Roman"/>
          <w:sz w:val="24"/>
          <w:szCs w:val="24"/>
        </w:rPr>
      </w:pPr>
    </w:p>
    <w:p w14:paraId="41256D7A" w14:textId="18592187" w:rsidR="000D304E" w:rsidRDefault="00D45F11" w:rsidP="00BC1D5A">
      <w:pPr>
        <w:spacing w:after="0" w:line="240" w:lineRule="auto"/>
        <w:jc w:val="both"/>
        <w:rPr>
          <w:rFonts w:ascii="Times New Roman" w:hAnsi="Times New Roman" w:cs="Times New Roman"/>
          <w:sz w:val="24"/>
          <w:szCs w:val="24"/>
        </w:rPr>
      </w:pPr>
      <w:bookmarkStart w:id="8" w:name="_Hlk147226462"/>
      <w:r>
        <w:rPr>
          <w:rFonts w:ascii="Times New Roman" w:hAnsi="Times New Roman" w:cs="Times New Roman"/>
          <w:b/>
          <w:bCs/>
          <w:sz w:val="24"/>
          <w:szCs w:val="24"/>
        </w:rPr>
        <w:t>5</w:t>
      </w:r>
      <w:r w:rsidR="00D25139" w:rsidRPr="00D25139">
        <w:rPr>
          <w:rFonts w:ascii="Times New Roman" w:hAnsi="Times New Roman" w:cs="Times New Roman"/>
          <w:b/>
          <w:bCs/>
          <w:sz w:val="24"/>
          <w:szCs w:val="24"/>
        </w:rPr>
        <w:t xml:space="preserve">) </w:t>
      </w:r>
      <w:r w:rsidR="00D25139" w:rsidRPr="00D25139">
        <w:rPr>
          <w:rFonts w:ascii="Times New Roman" w:hAnsi="Times New Roman" w:cs="Times New Roman"/>
          <w:sz w:val="24"/>
          <w:szCs w:val="24"/>
        </w:rPr>
        <w:t xml:space="preserve">paragrahvi 103 lõikes 4 </w:t>
      </w:r>
      <w:r w:rsidR="007907C6">
        <w:rPr>
          <w:rFonts w:ascii="Times New Roman" w:hAnsi="Times New Roman" w:cs="Times New Roman"/>
          <w:sz w:val="24"/>
          <w:szCs w:val="24"/>
        </w:rPr>
        <w:t>asendatakse tekstiosa „ja väärtpaberitesse, mille alusvaraks on väärismetall või mille hind sõltub väärismetallist“ tekstiosaga „</w:t>
      </w:r>
      <w:bookmarkStart w:id="9" w:name="_Hlk147226945"/>
      <w:r w:rsidR="007907C6">
        <w:rPr>
          <w:rFonts w:ascii="Times New Roman" w:hAnsi="Times New Roman" w:cs="Times New Roman"/>
          <w:sz w:val="24"/>
          <w:szCs w:val="24"/>
        </w:rPr>
        <w:t>ega neid esindavatesse sertifikaatidesse“;</w:t>
      </w:r>
      <w:bookmarkEnd w:id="9"/>
      <w:bookmarkEnd w:id="8"/>
    </w:p>
    <w:p w14:paraId="4A6BE67F" w14:textId="77777777" w:rsidR="000D304E" w:rsidRDefault="000D304E" w:rsidP="00BC1D5A">
      <w:pPr>
        <w:spacing w:after="0" w:line="240" w:lineRule="auto"/>
        <w:jc w:val="both"/>
        <w:rPr>
          <w:rFonts w:ascii="Times New Roman" w:hAnsi="Times New Roman" w:cs="Times New Roman"/>
          <w:sz w:val="24"/>
          <w:szCs w:val="24"/>
        </w:rPr>
      </w:pPr>
    </w:p>
    <w:p w14:paraId="439EF906" w14:textId="6C984D10" w:rsidR="000E4474" w:rsidRDefault="00D45F1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6</w:t>
      </w:r>
      <w:r w:rsidR="00007B13" w:rsidRPr="00007B13">
        <w:rPr>
          <w:rFonts w:ascii="Times New Roman" w:hAnsi="Times New Roman" w:cs="Times New Roman"/>
          <w:b/>
          <w:bCs/>
          <w:sz w:val="24"/>
          <w:szCs w:val="24"/>
        </w:rPr>
        <w:t>)</w:t>
      </w:r>
      <w:r w:rsidR="00E52B8D">
        <w:rPr>
          <w:rFonts w:ascii="Times New Roman" w:hAnsi="Times New Roman" w:cs="Times New Roman"/>
          <w:sz w:val="24"/>
          <w:szCs w:val="24"/>
        </w:rPr>
        <w:t xml:space="preserve"> </w:t>
      </w:r>
      <w:r w:rsidR="000E4474">
        <w:rPr>
          <w:rFonts w:ascii="Times New Roman" w:hAnsi="Times New Roman" w:cs="Times New Roman"/>
          <w:sz w:val="24"/>
          <w:szCs w:val="24"/>
        </w:rPr>
        <w:t xml:space="preserve">paragrahvi 120 lõike 2 punkt 2 muudetakse ja sõnastatakse järgmiselt: </w:t>
      </w:r>
    </w:p>
    <w:p w14:paraId="58BAB515" w14:textId="56BEE0EF" w:rsidR="000E4474" w:rsidRDefault="000E4474"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0E4474">
        <w:rPr>
          <w:rFonts w:ascii="Times New Roman" w:hAnsi="Times New Roman" w:cs="Times New Roman"/>
          <w:sz w:val="24"/>
          <w:szCs w:val="24"/>
        </w:rPr>
        <w:t xml:space="preserve">2) väärismetallidesse ja </w:t>
      </w:r>
      <w:r>
        <w:rPr>
          <w:rFonts w:ascii="Times New Roman" w:hAnsi="Times New Roman" w:cs="Times New Roman"/>
          <w:sz w:val="24"/>
          <w:szCs w:val="24"/>
        </w:rPr>
        <w:t>neid esindavatesse sertifikaatidesse.“;</w:t>
      </w:r>
    </w:p>
    <w:p w14:paraId="35ED6305" w14:textId="77777777" w:rsidR="000E4474" w:rsidRDefault="000E4474" w:rsidP="00BC1D5A">
      <w:pPr>
        <w:spacing w:after="0" w:line="240" w:lineRule="auto"/>
        <w:jc w:val="both"/>
        <w:rPr>
          <w:rFonts w:ascii="Times New Roman" w:hAnsi="Times New Roman" w:cs="Times New Roman"/>
          <w:sz w:val="24"/>
          <w:szCs w:val="24"/>
        </w:rPr>
      </w:pPr>
    </w:p>
    <w:p w14:paraId="30625C82" w14:textId="062433BD" w:rsidR="00007B13" w:rsidRDefault="000E4474" w:rsidP="00BC1D5A">
      <w:pPr>
        <w:spacing w:after="0" w:line="240" w:lineRule="auto"/>
        <w:jc w:val="both"/>
        <w:rPr>
          <w:rFonts w:ascii="Times New Roman" w:hAnsi="Times New Roman" w:cs="Times New Roman"/>
          <w:sz w:val="24"/>
          <w:szCs w:val="24"/>
        </w:rPr>
      </w:pPr>
      <w:r w:rsidRPr="000E4474">
        <w:rPr>
          <w:rFonts w:ascii="Times New Roman" w:hAnsi="Times New Roman" w:cs="Times New Roman"/>
          <w:b/>
          <w:bCs/>
          <w:sz w:val="24"/>
          <w:szCs w:val="24"/>
        </w:rPr>
        <w:t>7)</w:t>
      </w:r>
      <w:r>
        <w:rPr>
          <w:rFonts w:ascii="Times New Roman" w:hAnsi="Times New Roman" w:cs="Times New Roman"/>
          <w:sz w:val="24"/>
          <w:szCs w:val="24"/>
        </w:rPr>
        <w:t xml:space="preserve"> </w:t>
      </w:r>
      <w:r w:rsidR="00007B13">
        <w:rPr>
          <w:rFonts w:ascii="Times New Roman" w:hAnsi="Times New Roman" w:cs="Times New Roman"/>
          <w:sz w:val="24"/>
          <w:szCs w:val="24"/>
        </w:rPr>
        <w:t xml:space="preserve">paragrahvi </w:t>
      </w:r>
      <w:r w:rsidR="0076163B">
        <w:rPr>
          <w:rFonts w:ascii="Times New Roman" w:hAnsi="Times New Roman" w:cs="Times New Roman"/>
          <w:sz w:val="24"/>
          <w:szCs w:val="24"/>
        </w:rPr>
        <w:t xml:space="preserve">121 lõiget 2 täiendatakse punktiga 5 järgmises sõnastuses: </w:t>
      </w:r>
      <w:r w:rsidR="00007B13">
        <w:rPr>
          <w:rFonts w:ascii="Times New Roman" w:hAnsi="Times New Roman" w:cs="Times New Roman"/>
          <w:sz w:val="24"/>
          <w:szCs w:val="24"/>
        </w:rPr>
        <w:t xml:space="preserve"> </w:t>
      </w:r>
    </w:p>
    <w:p w14:paraId="656116C7" w14:textId="409C03BC" w:rsidR="0076163B" w:rsidRDefault="0076163B"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 muudesse fondi tingimustes või prospektis nimetatud instrumentidesse.“;</w:t>
      </w:r>
    </w:p>
    <w:p w14:paraId="36C4BA3A" w14:textId="77777777" w:rsidR="00951EC3" w:rsidRDefault="00951EC3" w:rsidP="00BC1D5A">
      <w:pPr>
        <w:spacing w:after="0" w:line="240" w:lineRule="auto"/>
        <w:jc w:val="both"/>
        <w:rPr>
          <w:rFonts w:ascii="Times New Roman" w:hAnsi="Times New Roman" w:cs="Times New Roman"/>
          <w:sz w:val="24"/>
          <w:szCs w:val="24"/>
        </w:rPr>
      </w:pPr>
    </w:p>
    <w:p w14:paraId="28A73090" w14:textId="678192DB" w:rsidR="0076163B" w:rsidRDefault="000E4474"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8</w:t>
      </w:r>
      <w:r w:rsidR="0076163B" w:rsidRPr="0076163B">
        <w:rPr>
          <w:rFonts w:ascii="Times New Roman" w:hAnsi="Times New Roman" w:cs="Times New Roman"/>
          <w:b/>
          <w:bCs/>
          <w:sz w:val="24"/>
          <w:szCs w:val="24"/>
        </w:rPr>
        <w:t>)</w:t>
      </w:r>
      <w:r w:rsidR="0076163B">
        <w:rPr>
          <w:rFonts w:ascii="Times New Roman" w:hAnsi="Times New Roman" w:cs="Times New Roman"/>
          <w:sz w:val="24"/>
          <w:szCs w:val="24"/>
        </w:rPr>
        <w:t xml:space="preserve"> paragrahvi 121 täiendatakse lõikega 2</w:t>
      </w:r>
      <w:r w:rsidR="0076163B">
        <w:rPr>
          <w:rFonts w:ascii="Times New Roman" w:hAnsi="Times New Roman" w:cs="Times New Roman"/>
          <w:sz w:val="24"/>
          <w:szCs w:val="24"/>
          <w:vertAlign w:val="superscript"/>
        </w:rPr>
        <w:t>3</w:t>
      </w:r>
      <w:r w:rsidR="0076163B">
        <w:rPr>
          <w:rFonts w:ascii="Times New Roman" w:hAnsi="Times New Roman" w:cs="Times New Roman"/>
          <w:sz w:val="24"/>
          <w:szCs w:val="24"/>
        </w:rPr>
        <w:t xml:space="preserve"> järgmises sõnastuses:</w:t>
      </w:r>
    </w:p>
    <w:p w14:paraId="39AFBF65" w14:textId="071EFDF5" w:rsidR="000E70E7" w:rsidRDefault="0076163B"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vertAlign w:val="superscript"/>
        </w:rPr>
        <w:t>3</w:t>
      </w:r>
      <w:r>
        <w:rPr>
          <w:rFonts w:ascii="Times New Roman" w:hAnsi="Times New Roman" w:cs="Times New Roman"/>
          <w:sz w:val="24"/>
          <w:szCs w:val="24"/>
        </w:rPr>
        <w:t xml:space="preserve">) Käesoleva paragrahvi lõike 2 punktis 5 nimetatud instrumentidesse, mida ei ole nimetatud sama </w:t>
      </w:r>
      <w:ins w:id="10" w:author="Iivika Sale" w:date="2024-02-19T11:12:00Z">
        <w:r w:rsidR="00634CB8">
          <w:rPr>
            <w:rFonts w:ascii="Times New Roman" w:hAnsi="Times New Roman" w:cs="Times New Roman"/>
            <w:sz w:val="24"/>
            <w:szCs w:val="24"/>
          </w:rPr>
          <w:t xml:space="preserve">paragrahvi </w:t>
        </w:r>
      </w:ins>
      <w:r>
        <w:rPr>
          <w:rFonts w:ascii="Times New Roman" w:hAnsi="Times New Roman" w:cs="Times New Roman"/>
          <w:sz w:val="24"/>
          <w:szCs w:val="24"/>
        </w:rPr>
        <w:t xml:space="preserve">lõike punktides 1–4, </w:t>
      </w:r>
      <w:r w:rsidR="000E70E7">
        <w:rPr>
          <w:rFonts w:ascii="Times New Roman" w:hAnsi="Times New Roman" w:cs="Times New Roman"/>
          <w:sz w:val="24"/>
          <w:szCs w:val="24"/>
        </w:rPr>
        <w:t>lõikes</w:t>
      </w:r>
      <w:r>
        <w:rPr>
          <w:rFonts w:ascii="Times New Roman" w:hAnsi="Times New Roman" w:cs="Times New Roman"/>
          <w:sz w:val="24"/>
          <w:szCs w:val="24"/>
        </w:rPr>
        <w:t xml:space="preserve"> 2</w:t>
      </w:r>
      <w:r>
        <w:rPr>
          <w:rFonts w:ascii="Times New Roman" w:hAnsi="Times New Roman" w:cs="Times New Roman"/>
          <w:sz w:val="24"/>
          <w:szCs w:val="24"/>
          <w:vertAlign w:val="superscript"/>
        </w:rPr>
        <w:t>1</w:t>
      </w:r>
      <w:r>
        <w:rPr>
          <w:rFonts w:ascii="Times New Roman" w:hAnsi="Times New Roman" w:cs="Times New Roman"/>
          <w:sz w:val="24"/>
          <w:szCs w:val="24"/>
        </w:rPr>
        <w:t xml:space="preserve"> ega käesoleva seaduse §-s 103, võib investeerida kuni </w:t>
      </w:r>
      <w:r w:rsidR="0076075A">
        <w:rPr>
          <w:rFonts w:ascii="Times New Roman" w:hAnsi="Times New Roman" w:cs="Times New Roman"/>
          <w:sz w:val="24"/>
          <w:szCs w:val="24"/>
        </w:rPr>
        <w:t>kümme</w:t>
      </w:r>
      <w:r>
        <w:rPr>
          <w:rFonts w:ascii="Times New Roman" w:hAnsi="Times New Roman" w:cs="Times New Roman"/>
          <w:sz w:val="24"/>
          <w:szCs w:val="24"/>
        </w:rPr>
        <w:t xml:space="preserve"> protsenti pensionifondi vara väärtusest.“;</w:t>
      </w:r>
    </w:p>
    <w:p w14:paraId="5B130D6D" w14:textId="77777777" w:rsidR="00D25139" w:rsidRDefault="00D25139" w:rsidP="00BC1D5A">
      <w:pPr>
        <w:spacing w:after="0" w:line="240" w:lineRule="auto"/>
        <w:jc w:val="both"/>
        <w:rPr>
          <w:rFonts w:ascii="Times New Roman" w:hAnsi="Times New Roman" w:cs="Times New Roman"/>
          <w:sz w:val="24"/>
          <w:szCs w:val="24"/>
        </w:rPr>
      </w:pPr>
    </w:p>
    <w:p w14:paraId="72A9DDED" w14:textId="7558E285" w:rsidR="007F6FAD" w:rsidRDefault="000E4474"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9</w:t>
      </w:r>
      <w:r w:rsidR="00951EC3" w:rsidRPr="00951EC3">
        <w:rPr>
          <w:rFonts w:ascii="Times New Roman" w:hAnsi="Times New Roman" w:cs="Times New Roman"/>
          <w:b/>
          <w:bCs/>
          <w:sz w:val="24"/>
          <w:szCs w:val="24"/>
        </w:rPr>
        <w:t>)</w:t>
      </w:r>
      <w:r w:rsidR="00951EC3">
        <w:rPr>
          <w:rFonts w:ascii="Times New Roman" w:hAnsi="Times New Roman" w:cs="Times New Roman"/>
          <w:sz w:val="24"/>
          <w:szCs w:val="24"/>
        </w:rPr>
        <w:t xml:space="preserve"> paragrahvi 123</w:t>
      </w:r>
      <w:r w:rsidR="007F6FAD">
        <w:rPr>
          <w:rFonts w:ascii="Times New Roman" w:hAnsi="Times New Roman" w:cs="Times New Roman"/>
          <w:sz w:val="24"/>
          <w:szCs w:val="24"/>
        </w:rPr>
        <w:t xml:space="preserve"> tekst muudetakse ja sõnastatakse järgmiselt:</w:t>
      </w:r>
    </w:p>
    <w:p w14:paraId="33A4D477" w14:textId="1A26AD9B" w:rsidR="00D45F11" w:rsidRDefault="007F6FAD"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„Pensionifondi vara võib väärismetallidesse, neid esindavatesse sertifikaatidesse ja väärtpaberitesse, mille alusvaraks on toore või mille hind sõltub toormest, paigutada kokku kuni 25 protsendi ulatuses pensionifondi vara väärtusest.“;</w:t>
      </w:r>
    </w:p>
    <w:p w14:paraId="4113D5A9" w14:textId="77777777" w:rsidR="00BC1D5A" w:rsidRDefault="00BC1D5A" w:rsidP="00BC1D5A">
      <w:pPr>
        <w:spacing w:after="0" w:line="240" w:lineRule="auto"/>
        <w:jc w:val="both"/>
        <w:rPr>
          <w:rFonts w:ascii="Times New Roman" w:hAnsi="Times New Roman" w:cs="Times New Roman"/>
          <w:sz w:val="24"/>
          <w:szCs w:val="24"/>
        </w:rPr>
      </w:pPr>
    </w:p>
    <w:p w14:paraId="00EDA037" w14:textId="58360F8A" w:rsidR="00D45F11" w:rsidRPr="005362C7" w:rsidRDefault="000E4474" w:rsidP="00BC1D5A">
      <w:pPr>
        <w:shd w:val="clear" w:color="auto" w:fill="FFFFFF"/>
        <w:spacing w:after="0" w:line="240" w:lineRule="auto"/>
        <w:jc w:val="both"/>
        <w:rPr>
          <w:rFonts w:asciiTheme="majorBidi" w:eastAsia="Times New Roman" w:hAnsiTheme="majorBidi" w:cstheme="majorBidi"/>
          <w:b/>
          <w:bCs/>
          <w:sz w:val="24"/>
          <w:szCs w:val="24"/>
          <w:lang w:eastAsia="et-EE"/>
        </w:rPr>
      </w:pPr>
      <w:r>
        <w:rPr>
          <w:rFonts w:asciiTheme="majorBidi" w:eastAsia="Times New Roman" w:hAnsiTheme="majorBidi" w:cstheme="majorBidi"/>
          <w:b/>
          <w:bCs/>
          <w:sz w:val="24"/>
          <w:szCs w:val="24"/>
          <w:lang w:eastAsia="et-EE"/>
        </w:rPr>
        <w:t>10</w:t>
      </w:r>
      <w:r w:rsidR="00D45F11" w:rsidRPr="005362C7">
        <w:rPr>
          <w:rFonts w:asciiTheme="majorBidi" w:eastAsia="Times New Roman" w:hAnsiTheme="majorBidi" w:cstheme="majorBidi"/>
          <w:b/>
          <w:bCs/>
          <w:sz w:val="24"/>
          <w:szCs w:val="24"/>
          <w:lang w:eastAsia="et-EE"/>
        </w:rPr>
        <w:t>)</w:t>
      </w:r>
      <w:r w:rsidR="00D45F11" w:rsidRPr="00BC1D5A">
        <w:rPr>
          <w:rFonts w:asciiTheme="majorBidi" w:eastAsia="Times New Roman" w:hAnsiTheme="majorBidi" w:cstheme="majorBidi"/>
          <w:sz w:val="24"/>
          <w:szCs w:val="24"/>
          <w:lang w:eastAsia="et-EE"/>
        </w:rPr>
        <w:t xml:space="preserve"> </w:t>
      </w:r>
      <w:r w:rsidR="00D45F11" w:rsidRPr="00D45F11">
        <w:rPr>
          <w:rStyle w:val="Tugev"/>
          <w:rFonts w:asciiTheme="majorBidi" w:hAnsiTheme="majorBidi" w:cstheme="majorBidi"/>
          <w:b w:val="0"/>
          <w:bCs w:val="0"/>
          <w:sz w:val="24"/>
          <w:szCs w:val="24"/>
          <w:bdr w:val="none" w:sz="0" w:space="0" w:color="auto" w:frame="1"/>
        </w:rPr>
        <w:t>paragrahvi 270</w:t>
      </w:r>
      <w:r w:rsidR="00D45F11" w:rsidRPr="00D45F11">
        <w:rPr>
          <w:rStyle w:val="Tugev"/>
          <w:rFonts w:asciiTheme="majorBidi" w:hAnsiTheme="majorBidi" w:cstheme="majorBidi"/>
          <w:b w:val="0"/>
          <w:bCs w:val="0"/>
          <w:sz w:val="24"/>
          <w:szCs w:val="24"/>
          <w:bdr w:val="none" w:sz="0" w:space="0" w:color="auto" w:frame="1"/>
          <w:vertAlign w:val="superscript"/>
        </w:rPr>
        <w:t>1</w:t>
      </w:r>
      <w:r w:rsidR="00D45F11" w:rsidRPr="00D45F11">
        <w:rPr>
          <w:rStyle w:val="Tugev"/>
          <w:rFonts w:asciiTheme="majorBidi" w:hAnsiTheme="majorBidi" w:cstheme="majorBidi"/>
          <w:b w:val="0"/>
          <w:bCs w:val="0"/>
          <w:sz w:val="24"/>
          <w:szCs w:val="24"/>
          <w:bdr w:val="none" w:sz="0" w:space="0" w:color="auto" w:frame="1"/>
        </w:rPr>
        <w:t xml:space="preserve"> lõi</w:t>
      </w:r>
      <w:r w:rsidR="00D45F11">
        <w:rPr>
          <w:rStyle w:val="Tugev"/>
          <w:rFonts w:asciiTheme="majorBidi" w:hAnsiTheme="majorBidi" w:cstheme="majorBidi"/>
          <w:b w:val="0"/>
          <w:bCs w:val="0"/>
          <w:sz w:val="24"/>
          <w:szCs w:val="24"/>
          <w:bdr w:val="none" w:sz="0" w:space="0" w:color="auto" w:frame="1"/>
        </w:rPr>
        <w:t>ge</w:t>
      </w:r>
      <w:r w:rsidR="00D45F11" w:rsidRPr="00D45F11">
        <w:rPr>
          <w:rStyle w:val="Tugev"/>
          <w:rFonts w:asciiTheme="majorBidi" w:hAnsiTheme="majorBidi" w:cstheme="majorBidi"/>
          <w:b w:val="0"/>
          <w:bCs w:val="0"/>
          <w:sz w:val="24"/>
          <w:szCs w:val="24"/>
          <w:bdr w:val="none" w:sz="0" w:space="0" w:color="auto" w:frame="1"/>
        </w:rPr>
        <w:t xml:space="preserve"> 3 muudetakse ja sõnastatakse järgmiselt: </w:t>
      </w:r>
    </w:p>
    <w:p w14:paraId="17FD3B54" w14:textId="37AF1996" w:rsidR="007907C6" w:rsidRDefault="00D45F11" w:rsidP="00BC1D5A">
      <w:pPr>
        <w:spacing w:after="0" w:line="240" w:lineRule="auto"/>
        <w:jc w:val="both"/>
        <w:rPr>
          <w:rFonts w:ascii="Times New Roman" w:hAnsi="Times New Roman" w:cs="Times New Roman"/>
          <w:sz w:val="24"/>
          <w:szCs w:val="24"/>
        </w:rPr>
      </w:pPr>
      <w:r>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(3) Käesoleva paragrahvi lõikes 1 nimetatud ülesandeid võib täita fondivalitseja, kolmas isik või mõlemad. Kui fondivalitseja annab lõikes 1 nimetatud ülesannete täitmise edasi kolmandale isikule</w:t>
      </w:r>
      <w:r w:rsidR="009B2294">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 xml:space="preserve"> sõlmitakse selleks kirjalik leping. </w:t>
      </w:r>
      <w:r w:rsidRPr="00D45F11">
        <w:rPr>
          <w:rFonts w:ascii="Times New Roman" w:hAnsi="Times New Roman" w:cs="Times New Roman"/>
          <w:sz w:val="24"/>
          <w:szCs w:val="24"/>
        </w:rPr>
        <w:t xml:space="preserve">Lepingus täpsustatakse ülesannete jaotus ja </w:t>
      </w:r>
      <w:r w:rsidRPr="00D45F11">
        <w:rPr>
          <w:rFonts w:ascii="Times New Roman" w:hAnsi="Times New Roman" w:cs="Times New Roman"/>
          <w:sz w:val="24"/>
          <w:szCs w:val="24"/>
        </w:rPr>
        <w:lastRenderedPageBreak/>
        <w:t>sätestatakse kolmanda isiku õigus saada fondivalitsejalt ülesannete täitmiseks vajalikku teavet ja asjakohaseid dokumente.</w:t>
      </w:r>
      <w:r>
        <w:rPr>
          <w:rFonts w:ascii="Times New Roman" w:hAnsi="Times New Roman" w:cs="Times New Roman"/>
          <w:sz w:val="24"/>
          <w:szCs w:val="24"/>
        </w:rPr>
        <w:t>“;</w:t>
      </w:r>
    </w:p>
    <w:p w14:paraId="34A4CC79" w14:textId="77777777" w:rsidR="00BC1D5A" w:rsidRDefault="00BC1D5A" w:rsidP="00BC1D5A">
      <w:pPr>
        <w:spacing w:after="0" w:line="240" w:lineRule="auto"/>
        <w:jc w:val="both"/>
        <w:rPr>
          <w:rFonts w:ascii="Times New Roman" w:hAnsi="Times New Roman" w:cs="Times New Roman"/>
          <w:sz w:val="24"/>
          <w:szCs w:val="24"/>
        </w:rPr>
      </w:pPr>
    </w:p>
    <w:p w14:paraId="39887875" w14:textId="73CA27D8" w:rsidR="0076163B" w:rsidRDefault="00D45F1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0E4474">
        <w:rPr>
          <w:rFonts w:ascii="Times New Roman" w:hAnsi="Times New Roman" w:cs="Times New Roman"/>
          <w:b/>
          <w:bCs/>
          <w:sz w:val="24"/>
          <w:szCs w:val="24"/>
        </w:rPr>
        <w:t>1</w:t>
      </w:r>
      <w:r w:rsidR="000E70E7" w:rsidRPr="000E70E7">
        <w:rPr>
          <w:rFonts w:ascii="Times New Roman" w:hAnsi="Times New Roman" w:cs="Times New Roman"/>
          <w:b/>
          <w:bCs/>
          <w:sz w:val="24"/>
          <w:szCs w:val="24"/>
        </w:rPr>
        <w:t>)</w:t>
      </w:r>
      <w:r w:rsidR="000E70E7">
        <w:rPr>
          <w:rFonts w:ascii="Times New Roman" w:hAnsi="Times New Roman" w:cs="Times New Roman"/>
          <w:sz w:val="24"/>
          <w:szCs w:val="24"/>
        </w:rPr>
        <w:t xml:space="preserve"> </w:t>
      </w:r>
      <w:r w:rsidR="001B1912">
        <w:rPr>
          <w:rFonts w:ascii="Times New Roman" w:hAnsi="Times New Roman" w:cs="Times New Roman"/>
          <w:sz w:val="24"/>
          <w:szCs w:val="24"/>
        </w:rPr>
        <w:t>paragrahvi 363 täiendatakse lõikega 4 järgmises sõnastuses:</w:t>
      </w:r>
    </w:p>
    <w:p w14:paraId="0C91B6FD" w14:textId="164BC129" w:rsidR="00FC560B" w:rsidRDefault="001B1912"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DF7135">
        <w:rPr>
          <w:rFonts w:ascii="Times New Roman" w:hAnsi="Times New Roman" w:cs="Times New Roman"/>
          <w:sz w:val="24"/>
          <w:szCs w:val="24"/>
        </w:rPr>
        <w:t>Kohustusliku pensionifondi valitseja on kohustatud</w:t>
      </w:r>
      <w:r w:rsidR="009971C2">
        <w:rPr>
          <w:rFonts w:ascii="Times New Roman" w:hAnsi="Times New Roman" w:cs="Times New Roman"/>
          <w:sz w:val="24"/>
          <w:szCs w:val="24"/>
        </w:rPr>
        <w:t xml:space="preserve"> fondi vara investeerimise ja riskide juhtimisega seonduvalt avaldama jätkusuutlikkust käsitlevat teavet, järgides </w:t>
      </w:r>
      <w:bookmarkStart w:id="11" w:name="_Hlk127194718"/>
      <w:r w:rsidR="009971C2">
        <w:rPr>
          <w:rFonts w:ascii="Times New Roman" w:hAnsi="Times New Roman" w:cs="Times New Roman"/>
          <w:sz w:val="24"/>
          <w:szCs w:val="24"/>
        </w:rPr>
        <w:t xml:space="preserve">Euroopa Parlamendi ja nõukogu määruses (EL) 2019/2088 </w:t>
      </w:r>
      <w:r w:rsidR="00FC560B">
        <w:rPr>
          <w:rFonts w:ascii="Times New Roman" w:hAnsi="Times New Roman" w:cs="Times New Roman"/>
          <w:sz w:val="24"/>
          <w:szCs w:val="24"/>
        </w:rPr>
        <w:t>sätestatut</w:t>
      </w:r>
      <w:r w:rsidR="009971C2">
        <w:rPr>
          <w:rFonts w:ascii="Times New Roman" w:hAnsi="Times New Roman" w:cs="Times New Roman"/>
          <w:sz w:val="24"/>
          <w:szCs w:val="24"/>
        </w:rPr>
        <w:t>.</w:t>
      </w:r>
      <w:r w:rsidR="00FC560B">
        <w:rPr>
          <w:rFonts w:ascii="Times New Roman" w:hAnsi="Times New Roman" w:cs="Times New Roman"/>
          <w:sz w:val="24"/>
          <w:szCs w:val="24"/>
        </w:rPr>
        <w:t>“;</w:t>
      </w:r>
    </w:p>
    <w:p w14:paraId="4D513BDB" w14:textId="77777777" w:rsidR="00BC1D5A" w:rsidRDefault="00BC1D5A" w:rsidP="00BC1D5A">
      <w:pPr>
        <w:spacing w:after="0" w:line="240" w:lineRule="auto"/>
        <w:jc w:val="both"/>
        <w:rPr>
          <w:rFonts w:ascii="Times New Roman" w:hAnsi="Times New Roman" w:cs="Times New Roman"/>
          <w:sz w:val="24"/>
          <w:szCs w:val="24"/>
        </w:rPr>
      </w:pPr>
    </w:p>
    <w:bookmarkEnd w:id="11"/>
    <w:p w14:paraId="27175A34" w14:textId="47A2FAB3" w:rsidR="00D45F11" w:rsidRPr="00D45F11" w:rsidRDefault="00D45F11" w:rsidP="00BC1D5A">
      <w:pPr>
        <w:shd w:val="clear" w:color="auto" w:fill="FFFFFF"/>
        <w:spacing w:after="0" w:line="240" w:lineRule="auto"/>
        <w:jc w:val="both"/>
        <w:rPr>
          <w:rFonts w:asciiTheme="majorBidi" w:eastAsia="Times New Roman" w:hAnsiTheme="majorBidi" w:cstheme="majorBidi"/>
          <w:b/>
          <w:bCs/>
          <w:sz w:val="24"/>
          <w:szCs w:val="24"/>
          <w:lang w:eastAsia="et-EE"/>
        </w:rPr>
      </w:pPr>
      <w:r w:rsidRPr="005362C7">
        <w:rPr>
          <w:rFonts w:asciiTheme="majorBidi" w:eastAsia="Times New Roman" w:hAnsiTheme="majorBidi" w:cstheme="majorBidi"/>
          <w:b/>
          <w:bCs/>
          <w:sz w:val="24"/>
          <w:szCs w:val="24"/>
          <w:lang w:eastAsia="et-EE"/>
        </w:rPr>
        <w:t>1</w:t>
      </w:r>
      <w:r w:rsidR="000E4474">
        <w:rPr>
          <w:rFonts w:asciiTheme="majorBidi" w:eastAsia="Times New Roman" w:hAnsiTheme="majorBidi" w:cstheme="majorBidi"/>
          <w:b/>
          <w:bCs/>
          <w:sz w:val="24"/>
          <w:szCs w:val="24"/>
          <w:lang w:eastAsia="et-EE"/>
        </w:rPr>
        <w:t>2</w:t>
      </w:r>
      <w:r w:rsidRPr="005362C7">
        <w:rPr>
          <w:rFonts w:asciiTheme="majorBidi" w:eastAsia="Times New Roman" w:hAnsiTheme="majorBidi" w:cstheme="majorBidi"/>
          <w:b/>
          <w:bCs/>
          <w:sz w:val="24"/>
          <w:szCs w:val="24"/>
          <w:lang w:eastAsia="et-EE"/>
        </w:rPr>
        <w:t xml:space="preserve">) </w:t>
      </w:r>
      <w:r w:rsidRPr="00BC1D5A">
        <w:rPr>
          <w:rFonts w:asciiTheme="majorBidi" w:hAnsiTheme="majorBidi" w:cstheme="majorBidi"/>
          <w:sz w:val="24"/>
          <w:szCs w:val="24"/>
          <w:shd w:val="clear" w:color="auto" w:fill="FFFFFF"/>
        </w:rPr>
        <w:t xml:space="preserve">paragrahvi 408 lõige </w:t>
      </w:r>
      <w:r w:rsidRPr="00BC1D5A">
        <w:rPr>
          <w:rFonts w:asciiTheme="majorBidi" w:hAnsiTheme="majorBidi" w:cstheme="majorBidi"/>
          <w:sz w:val="24"/>
          <w:szCs w:val="24"/>
          <w:bdr w:val="none" w:sz="0" w:space="0" w:color="auto" w:frame="1"/>
          <w:shd w:val="clear" w:color="auto" w:fill="FFFFFF"/>
        </w:rPr>
        <w:t>1</w:t>
      </w:r>
      <w:r w:rsidRPr="00BC1D5A">
        <w:rPr>
          <w:rFonts w:asciiTheme="majorBidi" w:hAnsiTheme="majorBidi" w:cstheme="majorBidi"/>
          <w:sz w:val="24"/>
          <w:szCs w:val="24"/>
          <w:bdr w:val="none" w:sz="0" w:space="0" w:color="auto" w:frame="1"/>
          <w:shd w:val="clear" w:color="auto" w:fill="FFFFFF"/>
          <w:vertAlign w:val="superscript"/>
        </w:rPr>
        <w:t>2</w:t>
      </w:r>
      <w:r w:rsidRPr="00D45F11">
        <w:rPr>
          <w:rStyle w:val="Tugev"/>
          <w:rFonts w:asciiTheme="majorBidi" w:hAnsiTheme="majorBidi" w:cstheme="majorBidi"/>
          <w:bCs w:val="0"/>
          <w:sz w:val="24"/>
          <w:szCs w:val="24"/>
          <w:bdr w:val="none" w:sz="0" w:space="0" w:color="auto" w:frame="1"/>
        </w:rPr>
        <w:t xml:space="preserve"> </w:t>
      </w:r>
      <w:r w:rsidRPr="00BC1D5A">
        <w:rPr>
          <w:rStyle w:val="Tugev"/>
          <w:rFonts w:asciiTheme="majorBidi" w:hAnsiTheme="majorBidi" w:cstheme="majorBidi"/>
          <w:b w:val="0"/>
          <w:sz w:val="24"/>
          <w:szCs w:val="24"/>
          <w:bdr w:val="none" w:sz="0" w:space="0" w:color="auto" w:frame="1"/>
        </w:rPr>
        <w:t>muudetakse ja sõnastatakse järgmiselt:</w:t>
      </w:r>
      <w:r w:rsidRPr="00D45F11">
        <w:rPr>
          <w:rStyle w:val="Tugev"/>
          <w:rFonts w:asciiTheme="majorBidi" w:hAnsiTheme="majorBidi" w:cstheme="majorBidi"/>
          <w:b w:val="0"/>
          <w:sz w:val="24"/>
          <w:szCs w:val="24"/>
          <w:bdr w:val="none" w:sz="0" w:space="0" w:color="auto" w:frame="1"/>
        </w:rPr>
        <w:t xml:space="preserve"> </w:t>
      </w:r>
    </w:p>
    <w:p w14:paraId="45EC4306" w14:textId="5E66DB61" w:rsidR="00D45F11" w:rsidRPr="005362C7" w:rsidRDefault="00D45F11" w:rsidP="00BC1D5A">
      <w:pPr>
        <w:shd w:val="clear" w:color="auto" w:fill="FFFFFF"/>
        <w:spacing w:after="0" w:line="240" w:lineRule="auto"/>
        <w:jc w:val="both"/>
        <w:rPr>
          <w:rFonts w:asciiTheme="majorBidi" w:hAnsiTheme="majorBidi" w:cstheme="majorBidi"/>
          <w:sz w:val="24"/>
          <w:szCs w:val="24"/>
          <w:shd w:val="clear" w:color="auto" w:fill="FFFFFF"/>
        </w:rPr>
      </w:pPr>
      <w:r>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w:t>
      </w:r>
      <w:r>
        <w:rPr>
          <w:rFonts w:asciiTheme="majorBidi" w:hAnsiTheme="majorBidi" w:cstheme="majorBidi"/>
          <w:sz w:val="24"/>
          <w:szCs w:val="24"/>
          <w:shd w:val="clear" w:color="auto" w:fill="FFFFFF"/>
        </w:rPr>
        <w:t>1</w:t>
      </w:r>
      <w:r>
        <w:rPr>
          <w:rFonts w:asciiTheme="majorBidi" w:hAnsiTheme="majorBidi" w:cstheme="majorBidi"/>
          <w:sz w:val="24"/>
          <w:szCs w:val="24"/>
          <w:shd w:val="clear" w:color="auto" w:fill="FFFFFF"/>
          <w:vertAlign w:val="superscript"/>
        </w:rPr>
        <w:t>2</w:t>
      </w:r>
      <w:r w:rsidRPr="005362C7">
        <w:rPr>
          <w:rFonts w:asciiTheme="majorBidi" w:hAnsiTheme="majorBidi" w:cstheme="majorBidi"/>
          <w:sz w:val="24"/>
          <w:szCs w:val="24"/>
          <w:shd w:val="clear" w:color="auto" w:fill="FFFFFF"/>
        </w:rPr>
        <w:t>) Käesoleva paragrahvi lõikes 1 nimetatud ülesandeid võib täita fondivalitseja, kolmas isik või mõlemad. Kui fondivalitseja annab lõikes 1 nimetatud ülesannete täitmise edasi kolmandale isikule</w:t>
      </w:r>
      <w:r w:rsidR="00490689">
        <w:rPr>
          <w:rFonts w:asciiTheme="majorBidi" w:hAnsiTheme="majorBidi" w:cstheme="majorBidi"/>
          <w:sz w:val="24"/>
          <w:szCs w:val="24"/>
          <w:shd w:val="clear" w:color="auto" w:fill="FFFFFF"/>
        </w:rPr>
        <w:t>,</w:t>
      </w:r>
      <w:r w:rsidRPr="005362C7">
        <w:rPr>
          <w:rFonts w:asciiTheme="majorBidi" w:hAnsiTheme="majorBidi" w:cstheme="majorBidi"/>
          <w:sz w:val="24"/>
          <w:szCs w:val="24"/>
          <w:shd w:val="clear" w:color="auto" w:fill="FFFFFF"/>
        </w:rPr>
        <w:t xml:space="preserve"> sõlmitakse selleks kirjalik leping. </w:t>
      </w:r>
      <w:r w:rsidRPr="00D45F11">
        <w:rPr>
          <w:rFonts w:asciiTheme="majorBidi" w:hAnsiTheme="majorBidi" w:cstheme="majorBidi"/>
          <w:sz w:val="24"/>
          <w:szCs w:val="24"/>
          <w:shd w:val="clear" w:color="auto" w:fill="FFFFFF"/>
        </w:rPr>
        <w:t>Lepingus täpsustatakse ülesannete jaotus ja sätestatakse kolmanda isiku õigus saada fondilt ülesannete täitmiseks vajalikku teavet ja asjakohaseid dokumente.</w:t>
      </w:r>
      <w:r>
        <w:rPr>
          <w:rFonts w:asciiTheme="majorBidi" w:hAnsiTheme="majorBidi" w:cstheme="majorBidi"/>
          <w:sz w:val="24"/>
          <w:szCs w:val="24"/>
          <w:shd w:val="clear" w:color="auto" w:fill="FFFFFF"/>
        </w:rPr>
        <w:t>“;</w:t>
      </w:r>
    </w:p>
    <w:p w14:paraId="34479FED" w14:textId="77777777" w:rsidR="00D45F11" w:rsidRPr="005362C7" w:rsidRDefault="00D45F11" w:rsidP="00BC1D5A">
      <w:pPr>
        <w:pStyle w:val="Pealkiri3"/>
        <w:shd w:val="clear" w:color="auto" w:fill="FFFFFF"/>
        <w:spacing w:before="0" w:beforeAutospacing="0" w:after="0" w:afterAutospacing="0"/>
        <w:rPr>
          <w:rStyle w:val="Tugev"/>
          <w:rFonts w:asciiTheme="majorBidi" w:hAnsiTheme="majorBidi" w:cstheme="majorBidi"/>
          <w:b/>
          <w:bCs/>
          <w:sz w:val="24"/>
          <w:szCs w:val="24"/>
          <w:bdr w:val="none" w:sz="0" w:space="0" w:color="auto" w:frame="1"/>
        </w:rPr>
      </w:pPr>
    </w:p>
    <w:p w14:paraId="32FD3BB2" w14:textId="47A8B768" w:rsidR="00D45F11" w:rsidRPr="00BC1D5A" w:rsidRDefault="00D45F11" w:rsidP="00BC1D5A">
      <w:pPr>
        <w:pStyle w:val="Pealkiri3"/>
        <w:shd w:val="clear" w:color="auto" w:fill="FFFFFF"/>
        <w:spacing w:before="0" w:beforeAutospacing="0" w:after="0" w:afterAutospacing="0"/>
        <w:jc w:val="both"/>
        <w:rPr>
          <w:rFonts w:asciiTheme="majorBidi" w:hAnsiTheme="majorBidi" w:cstheme="majorBidi"/>
          <w:sz w:val="24"/>
          <w:szCs w:val="24"/>
        </w:rPr>
      </w:pPr>
      <w:r>
        <w:rPr>
          <w:rStyle w:val="Tugev"/>
          <w:rFonts w:asciiTheme="majorBidi" w:hAnsiTheme="majorBidi" w:cstheme="majorBidi"/>
          <w:b/>
          <w:bCs/>
          <w:sz w:val="24"/>
          <w:szCs w:val="24"/>
          <w:bdr w:val="none" w:sz="0" w:space="0" w:color="auto" w:frame="1"/>
        </w:rPr>
        <w:t>1</w:t>
      </w:r>
      <w:r w:rsidR="000E4474">
        <w:rPr>
          <w:rStyle w:val="Tugev"/>
          <w:rFonts w:asciiTheme="majorBidi" w:hAnsiTheme="majorBidi" w:cstheme="majorBidi"/>
          <w:b/>
          <w:bCs/>
          <w:sz w:val="24"/>
          <w:szCs w:val="24"/>
          <w:bdr w:val="none" w:sz="0" w:space="0" w:color="auto" w:frame="1"/>
        </w:rPr>
        <w:t>3</w:t>
      </w:r>
      <w:r w:rsidRPr="00DB5327">
        <w:rPr>
          <w:rStyle w:val="Tugev"/>
          <w:rFonts w:asciiTheme="majorBidi" w:hAnsiTheme="majorBidi" w:cstheme="majorBidi"/>
          <w:b/>
          <w:bCs/>
          <w:sz w:val="24"/>
          <w:szCs w:val="24"/>
        </w:rPr>
        <w:t>)</w:t>
      </w:r>
      <w:r w:rsidRPr="00D45F11">
        <w:rPr>
          <w:rStyle w:val="Tugev"/>
          <w:rFonts w:asciiTheme="majorBidi" w:hAnsiTheme="majorBidi" w:cstheme="majorBidi"/>
          <w:sz w:val="24"/>
          <w:szCs w:val="24"/>
        </w:rPr>
        <w:t xml:space="preserve"> </w:t>
      </w:r>
      <w:r w:rsidRPr="00BC1D5A">
        <w:rPr>
          <w:rFonts w:asciiTheme="majorBidi" w:hAnsiTheme="majorBidi" w:cstheme="majorBidi"/>
          <w:b w:val="0"/>
          <w:bCs w:val="0"/>
          <w:sz w:val="24"/>
          <w:szCs w:val="24"/>
          <w:shd w:val="clear" w:color="auto" w:fill="FFFFFF"/>
        </w:rPr>
        <w:t>paragrahvi 414</w:t>
      </w:r>
      <w:r w:rsidRPr="00BC1D5A">
        <w:rPr>
          <w:rFonts w:asciiTheme="majorBidi" w:hAnsiTheme="majorBidi" w:cstheme="majorBidi"/>
          <w:b w:val="0"/>
          <w:bCs w:val="0"/>
          <w:sz w:val="24"/>
          <w:szCs w:val="24"/>
          <w:shd w:val="clear" w:color="auto" w:fill="FFFFFF"/>
          <w:vertAlign w:val="superscript"/>
        </w:rPr>
        <w:t>1</w:t>
      </w:r>
      <w:r w:rsidRPr="00BC1D5A">
        <w:rPr>
          <w:rFonts w:asciiTheme="majorBidi" w:hAnsiTheme="majorBidi" w:cstheme="majorBidi"/>
          <w:b w:val="0"/>
          <w:bCs w:val="0"/>
          <w:sz w:val="24"/>
          <w:szCs w:val="24"/>
          <w:shd w:val="clear" w:color="auto" w:fill="FFFFFF"/>
        </w:rPr>
        <w:t xml:space="preserve"> lõikes 6</w:t>
      </w:r>
      <w:r w:rsidRPr="00BC1D5A">
        <w:rPr>
          <w:rFonts w:asciiTheme="majorBidi" w:hAnsiTheme="majorBidi" w:cstheme="majorBidi"/>
          <w:b w:val="0"/>
          <w:bCs w:val="0"/>
          <w:sz w:val="24"/>
          <w:szCs w:val="24"/>
          <w:bdr w:val="none" w:sz="0" w:space="0" w:color="auto" w:frame="1"/>
          <w:shd w:val="clear" w:color="auto" w:fill="FFFFFF"/>
        </w:rPr>
        <w:t xml:space="preserve"> asendatakse </w:t>
      </w:r>
      <w:r>
        <w:rPr>
          <w:rFonts w:asciiTheme="majorBidi" w:hAnsiTheme="majorBidi" w:cstheme="majorBidi"/>
          <w:b w:val="0"/>
          <w:bCs w:val="0"/>
          <w:sz w:val="24"/>
          <w:szCs w:val="24"/>
          <w:bdr w:val="none" w:sz="0" w:space="0" w:color="auto" w:frame="1"/>
          <w:shd w:val="clear" w:color="auto" w:fill="FFFFFF"/>
        </w:rPr>
        <w:t>sõnad</w:t>
      </w:r>
      <w:r w:rsidRPr="00BC1D5A">
        <w:rPr>
          <w:rFonts w:asciiTheme="majorBidi" w:hAnsiTheme="majorBidi" w:cstheme="majorBidi"/>
          <w:b w:val="0"/>
          <w:bCs w:val="0"/>
          <w:sz w:val="24"/>
          <w:szCs w:val="24"/>
          <w:bdr w:val="none" w:sz="0" w:space="0" w:color="auto" w:frame="1"/>
          <w:shd w:val="clear" w:color="auto" w:fill="FFFFFF"/>
        </w:rPr>
        <w:t xml:space="preserve"> „</w:t>
      </w:r>
      <w:r w:rsidRPr="00BC1D5A">
        <w:rPr>
          <w:rFonts w:asciiTheme="majorBidi" w:hAnsiTheme="majorBidi" w:cstheme="majorBidi"/>
          <w:b w:val="0"/>
          <w:bCs w:val="0"/>
          <w:sz w:val="24"/>
          <w:szCs w:val="24"/>
          <w:shd w:val="clear" w:color="auto" w:fill="FFFFFF"/>
        </w:rPr>
        <w:t xml:space="preserve">muid selliseid investeerimisstrateegiaid“ </w:t>
      </w:r>
      <w:r>
        <w:rPr>
          <w:rFonts w:asciiTheme="majorBidi" w:hAnsiTheme="majorBidi" w:cstheme="majorBidi"/>
          <w:b w:val="0"/>
          <w:bCs w:val="0"/>
          <w:sz w:val="24"/>
          <w:szCs w:val="24"/>
          <w:shd w:val="clear" w:color="auto" w:fill="FFFFFF"/>
        </w:rPr>
        <w:t>sõnadega</w:t>
      </w:r>
      <w:r w:rsidRPr="00BC1D5A">
        <w:rPr>
          <w:rFonts w:asciiTheme="majorBidi" w:hAnsiTheme="majorBidi" w:cstheme="majorBidi"/>
          <w:b w:val="0"/>
          <w:bCs w:val="0"/>
          <w:sz w:val="24"/>
          <w:szCs w:val="24"/>
          <w:shd w:val="clear" w:color="auto" w:fill="FFFFFF"/>
        </w:rPr>
        <w:t xml:space="preserve"> „muid sarnaseid investeerimisstrateegiaid ega -ideesid“;</w:t>
      </w:r>
    </w:p>
    <w:p w14:paraId="1197F385" w14:textId="77777777" w:rsidR="00D45F11" w:rsidRDefault="00D45F11" w:rsidP="00BC1D5A">
      <w:pPr>
        <w:spacing w:after="0" w:line="240" w:lineRule="auto"/>
        <w:jc w:val="both"/>
        <w:rPr>
          <w:rFonts w:ascii="Times New Roman" w:hAnsi="Times New Roman" w:cs="Times New Roman"/>
          <w:sz w:val="24"/>
          <w:szCs w:val="24"/>
        </w:rPr>
      </w:pPr>
    </w:p>
    <w:p w14:paraId="2843EFAC" w14:textId="05EC1609" w:rsidR="00810078" w:rsidRDefault="00D45F11" w:rsidP="00BC1D5A">
      <w:pPr>
        <w:spacing w:after="0" w:line="240" w:lineRule="auto"/>
        <w:jc w:val="both"/>
        <w:rPr>
          <w:rFonts w:ascii="Times New Roman" w:hAnsi="Times New Roman" w:cs="Times New Roman"/>
          <w:sz w:val="24"/>
          <w:szCs w:val="24"/>
        </w:rPr>
      </w:pPr>
      <w:commentRangeStart w:id="12"/>
      <w:r>
        <w:rPr>
          <w:rFonts w:ascii="Times New Roman" w:hAnsi="Times New Roman" w:cs="Times New Roman"/>
          <w:b/>
          <w:bCs/>
          <w:sz w:val="24"/>
          <w:szCs w:val="24"/>
        </w:rPr>
        <w:t>1</w:t>
      </w:r>
      <w:r w:rsidR="000E4474">
        <w:rPr>
          <w:rFonts w:ascii="Times New Roman" w:hAnsi="Times New Roman" w:cs="Times New Roman"/>
          <w:b/>
          <w:bCs/>
          <w:sz w:val="24"/>
          <w:szCs w:val="24"/>
        </w:rPr>
        <w:t>4</w:t>
      </w:r>
      <w:r w:rsidR="00FC560B" w:rsidRPr="00FC560B">
        <w:rPr>
          <w:rFonts w:ascii="Times New Roman" w:hAnsi="Times New Roman" w:cs="Times New Roman"/>
          <w:b/>
          <w:bCs/>
          <w:sz w:val="24"/>
          <w:szCs w:val="24"/>
        </w:rPr>
        <w:t>)</w:t>
      </w:r>
      <w:r w:rsidR="00FC560B">
        <w:rPr>
          <w:rFonts w:ascii="Times New Roman" w:hAnsi="Times New Roman" w:cs="Times New Roman"/>
          <w:sz w:val="24"/>
          <w:szCs w:val="24"/>
        </w:rPr>
        <w:t xml:space="preserve"> </w:t>
      </w:r>
      <w:commentRangeEnd w:id="12"/>
      <w:r w:rsidR="006D5B76">
        <w:rPr>
          <w:rStyle w:val="Kommentaariviide"/>
        </w:rPr>
        <w:commentReference w:id="12"/>
      </w:r>
      <w:r w:rsidR="00810078">
        <w:rPr>
          <w:rFonts w:ascii="Times New Roman" w:hAnsi="Times New Roman" w:cs="Times New Roman"/>
          <w:sz w:val="24"/>
          <w:szCs w:val="24"/>
        </w:rPr>
        <w:t>paragrahvi 503</w:t>
      </w:r>
      <w:r w:rsidR="00810078">
        <w:rPr>
          <w:rFonts w:ascii="Times New Roman" w:hAnsi="Times New Roman" w:cs="Times New Roman"/>
          <w:sz w:val="24"/>
          <w:szCs w:val="24"/>
          <w:vertAlign w:val="superscript"/>
        </w:rPr>
        <w:t>3</w:t>
      </w:r>
      <w:r w:rsidR="00810078">
        <w:rPr>
          <w:rFonts w:ascii="Times New Roman" w:hAnsi="Times New Roman" w:cs="Times New Roman"/>
          <w:sz w:val="24"/>
          <w:szCs w:val="24"/>
        </w:rPr>
        <w:t xml:space="preserve"> lõikes 1 asendatakse tekstiosa „300 trahviühikut“ tekstiosaga „</w:t>
      </w:r>
      <w:r w:rsidR="00810078" w:rsidRPr="00810078">
        <w:rPr>
          <w:rFonts w:ascii="Times New Roman" w:hAnsi="Times New Roman" w:cs="Times New Roman"/>
          <w:sz w:val="24"/>
          <w:szCs w:val="24"/>
        </w:rPr>
        <w:t>5 000 000 eurot või kuni kahekordses väärteo tulemusel teenitud kasule või ära hoitud kahjule vastavas summas</w:t>
      </w:r>
      <w:r w:rsidR="00810078">
        <w:rPr>
          <w:rFonts w:ascii="Times New Roman" w:hAnsi="Times New Roman" w:cs="Times New Roman"/>
          <w:sz w:val="24"/>
          <w:szCs w:val="24"/>
        </w:rPr>
        <w:t>“;</w:t>
      </w:r>
    </w:p>
    <w:p w14:paraId="4829DA27" w14:textId="77777777" w:rsidR="00810078" w:rsidRDefault="00810078" w:rsidP="00BC1D5A">
      <w:pPr>
        <w:spacing w:after="0" w:line="240" w:lineRule="auto"/>
        <w:jc w:val="both"/>
        <w:rPr>
          <w:rFonts w:ascii="Times New Roman" w:hAnsi="Times New Roman" w:cs="Times New Roman"/>
          <w:sz w:val="24"/>
          <w:szCs w:val="24"/>
        </w:rPr>
      </w:pPr>
    </w:p>
    <w:p w14:paraId="1ADE435C" w14:textId="1A7885D6" w:rsidR="00FC560B" w:rsidRDefault="00D45F11" w:rsidP="00BC1D5A">
      <w:pPr>
        <w:spacing w:after="0" w:line="240" w:lineRule="auto"/>
        <w:jc w:val="both"/>
        <w:rPr>
          <w:rFonts w:ascii="Times New Roman" w:hAnsi="Times New Roman" w:cs="Times New Roman"/>
          <w:sz w:val="24"/>
          <w:szCs w:val="24"/>
        </w:rPr>
      </w:pPr>
      <w:commentRangeStart w:id="13"/>
      <w:r>
        <w:rPr>
          <w:rFonts w:ascii="Times New Roman" w:hAnsi="Times New Roman" w:cs="Times New Roman"/>
          <w:b/>
          <w:bCs/>
          <w:sz w:val="24"/>
          <w:szCs w:val="24"/>
        </w:rPr>
        <w:t>1</w:t>
      </w:r>
      <w:r w:rsidR="000E4474">
        <w:rPr>
          <w:rFonts w:ascii="Times New Roman" w:hAnsi="Times New Roman" w:cs="Times New Roman"/>
          <w:b/>
          <w:bCs/>
          <w:sz w:val="24"/>
          <w:szCs w:val="24"/>
        </w:rPr>
        <w:t>5</w:t>
      </w:r>
      <w:r w:rsidR="00810078" w:rsidRPr="00810078">
        <w:rPr>
          <w:rFonts w:ascii="Times New Roman" w:hAnsi="Times New Roman" w:cs="Times New Roman"/>
          <w:b/>
          <w:bCs/>
          <w:sz w:val="24"/>
          <w:szCs w:val="24"/>
        </w:rPr>
        <w:t>)</w:t>
      </w:r>
      <w:r w:rsidR="00810078">
        <w:rPr>
          <w:rFonts w:ascii="Times New Roman" w:hAnsi="Times New Roman" w:cs="Times New Roman"/>
          <w:sz w:val="24"/>
          <w:szCs w:val="24"/>
        </w:rPr>
        <w:t xml:space="preserve"> </w:t>
      </w:r>
      <w:commentRangeEnd w:id="13"/>
      <w:r w:rsidR="006D5B76">
        <w:rPr>
          <w:rStyle w:val="Kommentaariviide"/>
        </w:rPr>
        <w:commentReference w:id="13"/>
      </w:r>
      <w:r w:rsidR="00810078">
        <w:rPr>
          <w:rFonts w:ascii="Times New Roman" w:hAnsi="Times New Roman" w:cs="Times New Roman"/>
          <w:sz w:val="24"/>
          <w:szCs w:val="24"/>
        </w:rPr>
        <w:t>paragrahvi 503</w:t>
      </w:r>
      <w:r w:rsidR="00810078">
        <w:rPr>
          <w:rFonts w:ascii="Times New Roman" w:hAnsi="Times New Roman" w:cs="Times New Roman"/>
          <w:sz w:val="24"/>
          <w:szCs w:val="24"/>
          <w:vertAlign w:val="superscript"/>
        </w:rPr>
        <w:t>3</w:t>
      </w:r>
      <w:r w:rsidR="00810078">
        <w:rPr>
          <w:rFonts w:ascii="Times New Roman" w:hAnsi="Times New Roman" w:cs="Times New Roman"/>
          <w:sz w:val="24"/>
          <w:szCs w:val="24"/>
        </w:rPr>
        <w:t xml:space="preserve"> lõikes 2 asendatakse tekstiosa „400 000 eurot“ tekstiosaga „</w:t>
      </w:r>
      <w:r w:rsidR="00810078" w:rsidRPr="00810078">
        <w:rPr>
          <w:rFonts w:ascii="Times New Roman" w:hAnsi="Times New Roman" w:cs="Times New Roman"/>
          <w:sz w:val="24"/>
          <w:szCs w:val="24"/>
        </w:rPr>
        <w:t>5 000 000 eurot või kuni kahekordses väärteo tulemusel teenitud kasule või ära hoitud kahjule vastavas summas või kuni kümme protsenti juriidilise isiku või tema konsolideerimisgrupi konsolideeritud käibest</w:t>
      </w:r>
      <w:del w:id="14" w:author="Iivika Sale" w:date="2024-02-19T11:57:00Z">
        <w:r w:rsidR="00810078" w:rsidRPr="00810078" w:rsidDel="00774F4A">
          <w:rPr>
            <w:rFonts w:ascii="Times New Roman" w:hAnsi="Times New Roman" w:cs="Times New Roman"/>
            <w:sz w:val="24"/>
            <w:szCs w:val="24"/>
          </w:rPr>
          <w:delText>.</w:delText>
        </w:r>
      </w:del>
      <w:r w:rsidR="00810078">
        <w:rPr>
          <w:rFonts w:ascii="Times New Roman" w:hAnsi="Times New Roman" w:cs="Times New Roman"/>
          <w:sz w:val="24"/>
          <w:szCs w:val="24"/>
        </w:rPr>
        <w:t>“;</w:t>
      </w:r>
      <w:r w:rsidR="00AD5C11">
        <w:rPr>
          <w:rFonts w:ascii="Times New Roman" w:hAnsi="Times New Roman" w:cs="Times New Roman"/>
          <w:sz w:val="24"/>
          <w:szCs w:val="24"/>
        </w:rPr>
        <w:t xml:space="preserve"> </w:t>
      </w:r>
    </w:p>
    <w:p w14:paraId="3725D240" w14:textId="7EDD0BCF" w:rsidR="00DB27F3" w:rsidRDefault="00DB27F3" w:rsidP="00BC1D5A">
      <w:pPr>
        <w:spacing w:after="0" w:line="240" w:lineRule="auto"/>
        <w:jc w:val="both"/>
        <w:rPr>
          <w:rFonts w:ascii="Times New Roman" w:hAnsi="Times New Roman" w:cs="Times New Roman"/>
          <w:sz w:val="24"/>
          <w:szCs w:val="24"/>
        </w:rPr>
      </w:pPr>
    </w:p>
    <w:p w14:paraId="77F7E745" w14:textId="30F14B80" w:rsidR="00394503" w:rsidRPr="00394503" w:rsidRDefault="00D45F1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1</w:t>
      </w:r>
      <w:r w:rsidR="000E4474">
        <w:rPr>
          <w:rFonts w:ascii="Times New Roman" w:hAnsi="Times New Roman" w:cs="Times New Roman"/>
          <w:b/>
          <w:bCs/>
          <w:sz w:val="24"/>
          <w:szCs w:val="24"/>
        </w:rPr>
        <w:t>6</w:t>
      </w:r>
      <w:r w:rsidR="00DB27F3" w:rsidRPr="00DB27F3">
        <w:rPr>
          <w:rFonts w:ascii="Times New Roman" w:hAnsi="Times New Roman" w:cs="Times New Roman"/>
          <w:b/>
          <w:bCs/>
          <w:sz w:val="24"/>
          <w:szCs w:val="24"/>
        </w:rPr>
        <w:t>)</w:t>
      </w:r>
      <w:r w:rsidR="00DB27F3">
        <w:rPr>
          <w:rFonts w:ascii="Times New Roman" w:hAnsi="Times New Roman" w:cs="Times New Roman"/>
          <w:sz w:val="24"/>
          <w:szCs w:val="24"/>
        </w:rPr>
        <w:t xml:space="preserve"> </w:t>
      </w:r>
      <w:r w:rsidR="00FC560B">
        <w:rPr>
          <w:rFonts w:ascii="Times New Roman" w:hAnsi="Times New Roman" w:cs="Times New Roman"/>
          <w:sz w:val="24"/>
          <w:szCs w:val="24"/>
        </w:rPr>
        <w:t>seaduse normitehnilist märkust täiendatakse tekstiosaga:</w:t>
      </w:r>
    </w:p>
    <w:p w14:paraId="6AEBC349" w14:textId="69D5F651" w:rsidR="00CB6F24" w:rsidRDefault="0076075A"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94503" w:rsidRPr="00394503">
        <w:rPr>
          <w:rFonts w:ascii="Times New Roman" w:hAnsi="Times New Roman" w:cs="Times New Roman"/>
          <w:sz w:val="24"/>
          <w:szCs w:val="24"/>
        </w:rPr>
        <w:t>Komisjoni delegeeritud direktiiv</w:t>
      </w:r>
      <w:r w:rsidR="00002E9E">
        <w:rPr>
          <w:rFonts w:ascii="Times New Roman" w:hAnsi="Times New Roman" w:cs="Times New Roman"/>
          <w:sz w:val="24"/>
          <w:szCs w:val="24"/>
        </w:rPr>
        <w:t xml:space="preserve"> </w:t>
      </w:r>
      <w:r w:rsidR="00002E9E" w:rsidRPr="00002E9E">
        <w:rPr>
          <w:rFonts w:ascii="Times New Roman" w:hAnsi="Times New Roman" w:cs="Times New Roman"/>
          <w:sz w:val="24"/>
          <w:szCs w:val="24"/>
        </w:rPr>
        <w:t>(EL) 2021/1270, millega muudetakse direktiivi 2010/43/EL seoses jätkusuutlikkusriskide ja -teguritega, millega vabalt</w:t>
      </w:r>
      <w:r w:rsidR="00002E9E">
        <w:rPr>
          <w:rFonts w:ascii="Times New Roman" w:hAnsi="Times New Roman" w:cs="Times New Roman"/>
          <w:sz w:val="24"/>
          <w:szCs w:val="24"/>
        </w:rPr>
        <w:t xml:space="preserve"> </w:t>
      </w:r>
      <w:r w:rsidR="00002E9E" w:rsidRPr="00002E9E">
        <w:rPr>
          <w:rFonts w:ascii="Times New Roman" w:hAnsi="Times New Roman" w:cs="Times New Roman"/>
          <w:sz w:val="24"/>
          <w:szCs w:val="24"/>
        </w:rPr>
        <w:t>võõrandatavatesse väärtpaberitesse ühiseks investeerimiseks loodud ettevõtjad (eurofondid) peavad arvestama</w:t>
      </w:r>
      <w:r w:rsidR="00002E9E">
        <w:rPr>
          <w:rFonts w:ascii="Times New Roman" w:hAnsi="Times New Roman" w:cs="Times New Roman"/>
          <w:sz w:val="24"/>
          <w:szCs w:val="24"/>
        </w:rPr>
        <w:t xml:space="preserve"> (ELT</w:t>
      </w:r>
      <w:r w:rsidR="00002E9E" w:rsidRPr="00002E9E">
        <w:rPr>
          <w:rFonts w:ascii="Times New Roman" w:hAnsi="Times New Roman" w:cs="Times New Roman"/>
          <w:sz w:val="24"/>
          <w:szCs w:val="24"/>
        </w:rPr>
        <w:t xml:space="preserve"> L 277, </w:t>
      </w:r>
      <w:ins w:id="15" w:author="Iivika Sale" w:date="2024-02-19T13:51:00Z">
        <w:r w:rsidR="009408C4">
          <w:rPr>
            <w:rFonts w:ascii="Times New Roman" w:hAnsi="Times New Roman" w:cs="Times New Roman"/>
            <w:sz w:val="24"/>
            <w:szCs w:val="24"/>
          </w:rPr>
          <w:t>0</w:t>
        </w:r>
      </w:ins>
      <w:r w:rsidR="00002E9E" w:rsidRPr="00002E9E">
        <w:rPr>
          <w:rFonts w:ascii="Times New Roman" w:hAnsi="Times New Roman" w:cs="Times New Roman"/>
          <w:sz w:val="24"/>
          <w:szCs w:val="24"/>
        </w:rPr>
        <w:t>2.</w:t>
      </w:r>
      <w:ins w:id="16" w:author="Iivika Sale" w:date="2024-02-19T13:51:00Z">
        <w:r w:rsidR="009408C4">
          <w:rPr>
            <w:rFonts w:ascii="Times New Roman" w:hAnsi="Times New Roman" w:cs="Times New Roman"/>
            <w:sz w:val="24"/>
            <w:szCs w:val="24"/>
          </w:rPr>
          <w:t>0</w:t>
        </w:r>
      </w:ins>
      <w:r w:rsidR="00002E9E" w:rsidRPr="00002E9E">
        <w:rPr>
          <w:rFonts w:ascii="Times New Roman" w:hAnsi="Times New Roman" w:cs="Times New Roman"/>
          <w:sz w:val="24"/>
          <w:szCs w:val="24"/>
        </w:rPr>
        <w:t xml:space="preserve">8.2021, </w:t>
      </w:r>
      <w:r w:rsidR="00002E9E">
        <w:rPr>
          <w:rFonts w:ascii="Times New Roman" w:hAnsi="Times New Roman" w:cs="Times New Roman"/>
          <w:sz w:val="24"/>
          <w:szCs w:val="24"/>
        </w:rPr>
        <w:t>lk</w:t>
      </w:r>
      <w:r w:rsidR="00002E9E" w:rsidRPr="00002E9E">
        <w:rPr>
          <w:rFonts w:ascii="Times New Roman" w:hAnsi="Times New Roman" w:cs="Times New Roman"/>
          <w:sz w:val="24"/>
          <w:szCs w:val="24"/>
        </w:rPr>
        <w:t xml:space="preserve"> 141–144</w:t>
      </w:r>
      <w:r w:rsidR="00002E9E">
        <w:rPr>
          <w:rFonts w:ascii="Times New Roman" w:hAnsi="Times New Roman" w:cs="Times New Roman"/>
          <w:sz w:val="24"/>
          <w:szCs w:val="24"/>
        </w:rPr>
        <w:t>)</w:t>
      </w:r>
      <w:r w:rsidR="00CB6F24">
        <w:rPr>
          <w:rFonts w:ascii="Times New Roman" w:hAnsi="Times New Roman" w:cs="Times New Roman"/>
          <w:sz w:val="24"/>
          <w:szCs w:val="24"/>
        </w:rPr>
        <w:t>.“</w:t>
      </w:r>
      <w:r w:rsidR="00AE79B6">
        <w:rPr>
          <w:rFonts w:ascii="Times New Roman" w:hAnsi="Times New Roman" w:cs="Times New Roman"/>
          <w:sz w:val="24"/>
          <w:szCs w:val="24"/>
        </w:rPr>
        <w:t>.</w:t>
      </w:r>
    </w:p>
    <w:p w14:paraId="655EF841" w14:textId="790FBA28" w:rsidR="009971C2" w:rsidRDefault="009971C2" w:rsidP="00BC1D5A">
      <w:pPr>
        <w:spacing w:after="0" w:line="240" w:lineRule="auto"/>
        <w:jc w:val="both"/>
        <w:rPr>
          <w:rFonts w:ascii="Times New Roman" w:hAnsi="Times New Roman" w:cs="Times New Roman"/>
          <w:sz w:val="24"/>
          <w:szCs w:val="24"/>
        </w:rPr>
      </w:pPr>
    </w:p>
    <w:p w14:paraId="45D4FFD8" w14:textId="1DD7BDD3" w:rsidR="000A6AF1" w:rsidRPr="000A6AF1" w:rsidRDefault="000A6AF1" w:rsidP="00BC1D5A">
      <w:pPr>
        <w:spacing w:after="0" w:line="240" w:lineRule="auto"/>
        <w:jc w:val="both"/>
        <w:rPr>
          <w:rFonts w:ascii="Times New Roman" w:hAnsi="Times New Roman" w:cs="Times New Roman"/>
          <w:b/>
          <w:bCs/>
          <w:sz w:val="24"/>
          <w:szCs w:val="24"/>
        </w:rPr>
      </w:pPr>
      <w:r w:rsidRPr="000A6AF1">
        <w:rPr>
          <w:rFonts w:ascii="Times New Roman" w:hAnsi="Times New Roman" w:cs="Times New Roman"/>
          <w:b/>
          <w:bCs/>
          <w:sz w:val="24"/>
          <w:szCs w:val="24"/>
        </w:rPr>
        <w:t>§ 3. Kindlustustegevuse seaduse muutmine</w:t>
      </w:r>
    </w:p>
    <w:p w14:paraId="461314DC" w14:textId="63A420E2"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Kindlustustegevuse seaduses tehakse järgmised muudatused:</w:t>
      </w:r>
    </w:p>
    <w:p w14:paraId="581D1A13" w14:textId="77777777" w:rsidR="000A6AF1" w:rsidRDefault="000A6AF1" w:rsidP="00BC1D5A">
      <w:pPr>
        <w:spacing w:after="0" w:line="240" w:lineRule="auto"/>
        <w:jc w:val="both"/>
        <w:rPr>
          <w:rFonts w:ascii="Times New Roman" w:hAnsi="Times New Roman" w:cs="Times New Roman"/>
          <w:sz w:val="24"/>
          <w:szCs w:val="24"/>
        </w:rPr>
      </w:pPr>
      <w:r w:rsidRPr="000A6AF1">
        <w:rPr>
          <w:rFonts w:ascii="Times New Roman" w:hAnsi="Times New Roman" w:cs="Times New Roman"/>
          <w:b/>
          <w:bCs/>
          <w:sz w:val="24"/>
          <w:szCs w:val="24"/>
        </w:rPr>
        <w:t>1)</w:t>
      </w:r>
      <w:r>
        <w:rPr>
          <w:rFonts w:ascii="Times New Roman" w:hAnsi="Times New Roman" w:cs="Times New Roman"/>
          <w:sz w:val="24"/>
          <w:szCs w:val="24"/>
        </w:rPr>
        <w:t xml:space="preserve"> paragrahvi 263</w:t>
      </w:r>
      <w:r>
        <w:rPr>
          <w:rFonts w:ascii="Times New Roman" w:hAnsi="Times New Roman" w:cs="Times New Roman"/>
          <w:sz w:val="24"/>
          <w:szCs w:val="24"/>
          <w:vertAlign w:val="superscript"/>
        </w:rPr>
        <w:t>2</w:t>
      </w:r>
      <w:r>
        <w:rPr>
          <w:rFonts w:ascii="Times New Roman" w:hAnsi="Times New Roman" w:cs="Times New Roman"/>
          <w:sz w:val="24"/>
          <w:szCs w:val="24"/>
        </w:rPr>
        <w:t xml:space="preserve"> lõikes 1 asendatakse tekstiosa „300 trahviühikut“ tekstiosaga „</w:t>
      </w:r>
      <w:r w:rsidRPr="00810078">
        <w:rPr>
          <w:rFonts w:ascii="Times New Roman" w:hAnsi="Times New Roman" w:cs="Times New Roman"/>
          <w:sz w:val="24"/>
          <w:szCs w:val="24"/>
        </w:rPr>
        <w:t>5 000 000 eurot või kuni kahekordses väärteo tulemusel teenitud kasule või ära hoitud kahjule vastavas summas</w:t>
      </w:r>
      <w:r>
        <w:rPr>
          <w:rFonts w:ascii="Times New Roman" w:hAnsi="Times New Roman" w:cs="Times New Roman"/>
          <w:sz w:val="24"/>
          <w:szCs w:val="24"/>
        </w:rPr>
        <w:t>“;</w:t>
      </w:r>
    </w:p>
    <w:p w14:paraId="6F7E2410" w14:textId="77777777" w:rsidR="000A6AF1" w:rsidRDefault="000A6AF1" w:rsidP="00BC1D5A">
      <w:pPr>
        <w:spacing w:after="0" w:line="240" w:lineRule="auto"/>
        <w:jc w:val="both"/>
        <w:rPr>
          <w:rFonts w:ascii="Times New Roman" w:hAnsi="Times New Roman" w:cs="Times New Roman"/>
          <w:sz w:val="24"/>
          <w:szCs w:val="24"/>
        </w:rPr>
      </w:pPr>
    </w:p>
    <w:p w14:paraId="553A7FDC" w14:textId="5DBB2F35"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Pr="00810078">
        <w:rPr>
          <w:rFonts w:ascii="Times New Roman" w:hAnsi="Times New Roman" w:cs="Times New Roman"/>
          <w:b/>
          <w:bCs/>
          <w:sz w:val="24"/>
          <w:szCs w:val="24"/>
        </w:rPr>
        <w:t>)</w:t>
      </w:r>
      <w:r>
        <w:rPr>
          <w:rFonts w:ascii="Times New Roman" w:hAnsi="Times New Roman" w:cs="Times New Roman"/>
          <w:sz w:val="24"/>
          <w:szCs w:val="24"/>
        </w:rPr>
        <w:t xml:space="preserve"> paragrahvi 263</w:t>
      </w:r>
      <w:r w:rsidR="00421FAF">
        <w:rPr>
          <w:rFonts w:ascii="Times New Roman" w:hAnsi="Times New Roman" w:cs="Times New Roman"/>
          <w:sz w:val="24"/>
          <w:szCs w:val="24"/>
          <w:vertAlign w:val="superscript"/>
        </w:rPr>
        <w:t>2</w:t>
      </w:r>
      <w:r>
        <w:rPr>
          <w:rFonts w:ascii="Times New Roman" w:hAnsi="Times New Roman" w:cs="Times New Roman"/>
          <w:sz w:val="24"/>
          <w:szCs w:val="24"/>
        </w:rPr>
        <w:t xml:space="preserve"> lõikes 2 asendatakse tekstiosa „400 000 eurot“ tekstiosaga „</w:t>
      </w:r>
      <w:r w:rsidRPr="00810078">
        <w:rPr>
          <w:rFonts w:ascii="Times New Roman" w:hAnsi="Times New Roman" w:cs="Times New Roman"/>
          <w:sz w:val="24"/>
          <w:szCs w:val="24"/>
        </w:rPr>
        <w:t>5 000 000 eurot või kuni kahekordses väärteo tulemusel teenitud kasule või ära hoitud kahjule vastavas summas või kuni kümme protsenti juriidilise isiku või tema konsolideerimisgrupi konsolideeritud käibest.</w:t>
      </w:r>
      <w:r>
        <w:rPr>
          <w:rFonts w:ascii="Times New Roman" w:hAnsi="Times New Roman" w:cs="Times New Roman"/>
          <w:sz w:val="24"/>
          <w:szCs w:val="24"/>
        </w:rPr>
        <w:t>“</w:t>
      </w:r>
      <w:r w:rsidR="00AE79B6">
        <w:rPr>
          <w:rFonts w:ascii="Times New Roman" w:hAnsi="Times New Roman" w:cs="Times New Roman"/>
          <w:sz w:val="24"/>
          <w:szCs w:val="24"/>
        </w:rPr>
        <w:t>.</w:t>
      </w:r>
    </w:p>
    <w:p w14:paraId="355A017C" w14:textId="4047F31D" w:rsidR="000A6AF1" w:rsidRDefault="000A6AF1" w:rsidP="00BC1D5A">
      <w:pPr>
        <w:spacing w:after="0" w:line="240" w:lineRule="auto"/>
        <w:jc w:val="both"/>
        <w:rPr>
          <w:rFonts w:ascii="Times New Roman" w:hAnsi="Times New Roman" w:cs="Times New Roman"/>
          <w:sz w:val="24"/>
          <w:szCs w:val="24"/>
        </w:rPr>
      </w:pPr>
    </w:p>
    <w:p w14:paraId="2E9F7B83" w14:textId="18E7E34A" w:rsidR="000A6AF1" w:rsidRPr="000A6AF1" w:rsidRDefault="000A6AF1" w:rsidP="00BC1D5A">
      <w:pPr>
        <w:spacing w:after="0" w:line="240" w:lineRule="auto"/>
        <w:jc w:val="both"/>
        <w:rPr>
          <w:rFonts w:ascii="Times New Roman" w:hAnsi="Times New Roman" w:cs="Times New Roman"/>
          <w:b/>
          <w:bCs/>
          <w:sz w:val="24"/>
          <w:szCs w:val="24"/>
        </w:rPr>
      </w:pPr>
      <w:r w:rsidRPr="000A6AF1">
        <w:rPr>
          <w:rFonts w:ascii="Times New Roman" w:hAnsi="Times New Roman" w:cs="Times New Roman"/>
          <w:b/>
          <w:bCs/>
          <w:sz w:val="24"/>
          <w:szCs w:val="24"/>
        </w:rPr>
        <w:t>§ 4. Krediidiasutuste seaduse muutmine</w:t>
      </w:r>
    </w:p>
    <w:p w14:paraId="1A434280" w14:textId="2394D1E6"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Krediidiasutuste seaduses tehakse järgmised muudatused:</w:t>
      </w:r>
    </w:p>
    <w:p w14:paraId="5524A7ED" w14:textId="77777777" w:rsidR="000A6AF1" w:rsidRDefault="000A6AF1" w:rsidP="00BC1D5A">
      <w:pPr>
        <w:spacing w:after="0" w:line="240" w:lineRule="auto"/>
        <w:jc w:val="both"/>
        <w:rPr>
          <w:rFonts w:ascii="Times New Roman" w:hAnsi="Times New Roman" w:cs="Times New Roman"/>
          <w:sz w:val="24"/>
          <w:szCs w:val="24"/>
        </w:rPr>
      </w:pPr>
      <w:r w:rsidRPr="000A6AF1">
        <w:rPr>
          <w:rFonts w:ascii="Times New Roman" w:hAnsi="Times New Roman" w:cs="Times New Roman"/>
          <w:b/>
          <w:bCs/>
          <w:sz w:val="24"/>
          <w:szCs w:val="24"/>
        </w:rPr>
        <w:t>1)</w:t>
      </w:r>
      <w:r>
        <w:rPr>
          <w:rFonts w:ascii="Times New Roman" w:hAnsi="Times New Roman" w:cs="Times New Roman"/>
          <w:sz w:val="24"/>
          <w:szCs w:val="24"/>
        </w:rPr>
        <w:t xml:space="preserve"> paragrahvi 134</w:t>
      </w:r>
      <w:r>
        <w:rPr>
          <w:rFonts w:ascii="Times New Roman" w:hAnsi="Times New Roman" w:cs="Times New Roman"/>
          <w:sz w:val="24"/>
          <w:szCs w:val="24"/>
          <w:vertAlign w:val="superscript"/>
        </w:rPr>
        <w:t xml:space="preserve">20 </w:t>
      </w:r>
      <w:r>
        <w:rPr>
          <w:rFonts w:ascii="Times New Roman" w:hAnsi="Times New Roman" w:cs="Times New Roman"/>
          <w:sz w:val="24"/>
          <w:szCs w:val="24"/>
        </w:rPr>
        <w:t>lõikes 1 asendatakse tekstiosa „300 trahviühikut“ tekstiosaga „</w:t>
      </w:r>
      <w:r w:rsidRPr="00810078">
        <w:rPr>
          <w:rFonts w:ascii="Times New Roman" w:hAnsi="Times New Roman" w:cs="Times New Roman"/>
          <w:sz w:val="24"/>
          <w:szCs w:val="24"/>
        </w:rPr>
        <w:t>5 000 000 eurot või kuni kahekordses väärteo tulemusel teenitud kasule või ära hoitud kahjule vastavas summas</w:t>
      </w:r>
      <w:r>
        <w:rPr>
          <w:rFonts w:ascii="Times New Roman" w:hAnsi="Times New Roman" w:cs="Times New Roman"/>
          <w:sz w:val="24"/>
          <w:szCs w:val="24"/>
        </w:rPr>
        <w:t>“;</w:t>
      </w:r>
    </w:p>
    <w:p w14:paraId="7A4B24CF" w14:textId="77777777" w:rsidR="000A6AF1" w:rsidRDefault="000A6AF1" w:rsidP="00BC1D5A">
      <w:pPr>
        <w:spacing w:after="0" w:line="240" w:lineRule="auto"/>
        <w:jc w:val="both"/>
        <w:rPr>
          <w:rFonts w:ascii="Times New Roman" w:hAnsi="Times New Roman" w:cs="Times New Roman"/>
          <w:sz w:val="24"/>
          <w:szCs w:val="24"/>
        </w:rPr>
      </w:pPr>
    </w:p>
    <w:p w14:paraId="331E8EA1" w14:textId="46C990AD"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Pr="00810078">
        <w:rPr>
          <w:rFonts w:ascii="Times New Roman" w:hAnsi="Times New Roman" w:cs="Times New Roman"/>
          <w:b/>
          <w:bCs/>
          <w:sz w:val="24"/>
          <w:szCs w:val="24"/>
        </w:rPr>
        <w:t>)</w:t>
      </w:r>
      <w:r>
        <w:rPr>
          <w:rFonts w:ascii="Times New Roman" w:hAnsi="Times New Roman" w:cs="Times New Roman"/>
          <w:sz w:val="24"/>
          <w:szCs w:val="24"/>
        </w:rPr>
        <w:t xml:space="preserve"> paragrahvi 134</w:t>
      </w:r>
      <w:r>
        <w:rPr>
          <w:rFonts w:ascii="Times New Roman" w:hAnsi="Times New Roman" w:cs="Times New Roman"/>
          <w:sz w:val="24"/>
          <w:szCs w:val="24"/>
          <w:vertAlign w:val="superscript"/>
        </w:rPr>
        <w:t>20</w:t>
      </w:r>
      <w:r>
        <w:rPr>
          <w:rFonts w:ascii="Times New Roman" w:hAnsi="Times New Roman" w:cs="Times New Roman"/>
          <w:sz w:val="24"/>
          <w:szCs w:val="24"/>
        </w:rPr>
        <w:t xml:space="preserve"> lõikes 2 asendatakse tekstiosa „400 000 eurot“ tekstiosaga „</w:t>
      </w:r>
      <w:r w:rsidRPr="00810078">
        <w:rPr>
          <w:rFonts w:ascii="Times New Roman" w:hAnsi="Times New Roman" w:cs="Times New Roman"/>
          <w:sz w:val="24"/>
          <w:szCs w:val="24"/>
        </w:rPr>
        <w:t>5 000 000 eurot või kuni kahekordses väärteo tulemusel teenitud kasule või ära hoitud kahjule vastavas summas või kuni kümme protsenti juriidilise isiku või tema konsolideerimisgrupi konsolideeritud käibest</w:t>
      </w:r>
      <w:del w:id="17" w:author="Iivika Sale" w:date="2024-02-19T11:57:00Z">
        <w:r w:rsidRPr="00810078" w:rsidDel="00774F4A">
          <w:rPr>
            <w:rFonts w:ascii="Times New Roman" w:hAnsi="Times New Roman" w:cs="Times New Roman"/>
            <w:sz w:val="24"/>
            <w:szCs w:val="24"/>
          </w:rPr>
          <w:delText>.</w:delText>
        </w:r>
      </w:del>
      <w:r>
        <w:rPr>
          <w:rFonts w:ascii="Times New Roman" w:hAnsi="Times New Roman" w:cs="Times New Roman"/>
          <w:sz w:val="24"/>
          <w:szCs w:val="24"/>
        </w:rPr>
        <w:t>“</w:t>
      </w:r>
      <w:r w:rsidR="00AE79B6">
        <w:rPr>
          <w:rFonts w:ascii="Times New Roman" w:hAnsi="Times New Roman" w:cs="Times New Roman"/>
          <w:sz w:val="24"/>
          <w:szCs w:val="24"/>
        </w:rPr>
        <w:t>.</w:t>
      </w:r>
    </w:p>
    <w:p w14:paraId="6B658F62" w14:textId="323A905F" w:rsidR="00683261" w:rsidRDefault="00683261" w:rsidP="00BC1D5A">
      <w:pPr>
        <w:spacing w:after="0" w:line="240" w:lineRule="auto"/>
        <w:jc w:val="both"/>
        <w:rPr>
          <w:rFonts w:ascii="Times New Roman" w:hAnsi="Times New Roman" w:cs="Times New Roman"/>
          <w:sz w:val="24"/>
          <w:szCs w:val="24"/>
        </w:rPr>
      </w:pPr>
    </w:p>
    <w:p w14:paraId="0BC16A66" w14:textId="2C164935" w:rsidR="00683261" w:rsidRPr="00683261" w:rsidRDefault="00683261" w:rsidP="00BC1D5A">
      <w:pPr>
        <w:spacing w:after="0" w:line="240" w:lineRule="auto"/>
        <w:jc w:val="both"/>
        <w:rPr>
          <w:rFonts w:ascii="Times New Roman" w:hAnsi="Times New Roman" w:cs="Times New Roman"/>
          <w:b/>
          <w:bCs/>
          <w:sz w:val="24"/>
          <w:szCs w:val="24"/>
        </w:rPr>
      </w:pPr>
      <w:r w:rsidRPr="00683261">
        <w:rPr>
          <w:rFonts w:ascii="Times New Roman" w:hAnsi="Times New Roman" w:cs="Times New Roman"/>
          <w:b/>
          <w:bCs/>
          <w:sz w:val="24"/>
          <w:szCs w:val="24"/>
        </w:rPr>
        <w:t xml:space="preserve">§ </w:t>
      </w:r>
      <w:r w:rsidR="000A6AF1">
        <w:rPr>
          <w:rFonts w:ascii="Times New Roman" w:hAnsi="Times New Roman" w:cs="Times New Roman"/>
          <w:b/>
          <w:bCs/>
          <w:sz w:val="24"/>
          <w:szCs w:val="24"/>
        </w:rPr>
        <w:t>5</w:t>
      </w:r>
      <w:r w:rsidRPr="00683261">
        <w:rPr>
          <w:rFonts w:ascii="Times New Roman" w:hAnsi="Times New Roman" w:cs="Times New Roman"/>
          <w:b/>
          <w:bCs/>
          <w:sz w:val="24"/>
          <w:szCs w:val="24"/>
        </w:rPr>
        <w:t>. Tulumaksuseaduse muutmine</w:t>
      </w:r>
    </w:p>
    <w:p w14:paraId="344F3A69" w14:textId="2770C2E2" w:rsidR="00683261" w:rsidRDefault="00683261"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Tulumaksuseaduses tehakse järgmised muudatused:</w:t>
      </w:r>
    </w:p>
    <w:p w14:paraId="13F8677C" w14:textId="6E3BF512" w:rsidR="007D6D1E" w:rsidRPr="00141CA1" w:rsidRDefault="00EE3E97" w:rsidP="00BC1D5A">
      <w:pPr>
        <w:spacing w:after="0" w:line="240" w:lineRule="auto"/>
        <w:jc w:val="both"/>
        <w:rPr>
          <w:rFonts w:ascii="Times New Roman" w:hAnsi="Times New Roman" w:cs="Times New Roman"/>
          <w:sz w:val="24"/>
          <w:szCs w:val="24"/>
        </w:rPr>
      </w:pPr>
      <w:bookmarkStart w:id="18" w:name="_Hlk126764064"/>
      <w:r w:rsidRPr="00EE3E97">
        <w:rPr>
          <w:rFonts w:ascii="Times New Roman" w:hAnsi="Times New Roman" w:cs="Times New Roman"/>
          <w:b/>
          <w:bCs/>
          <w:sz w:val="24"/>
          <w:szCs w:val="24"/>
        </w:rPr>
        <w:t>1)</w:t>
      </w:r>
      <w:r>
        <w:rPr>
          <w:rFonts w:ascii="Times New Roman" w:hAnsi="Times New Roman" w:cs="Times New Roman"/>
          <w:sz w:val="24"/>
          <w:szCs w:val="24"/>
        </w:rPr>
        <w:t xml:space="preserve"> </w:t>
      </w:r>
      <w:r w:rsidR="007D6D1E" w:rsidRPr="00141CA1">
        <w:rPr>
          <w:rFonts w:ascii="Times New Roman" w:hAnsi="Times New Roman" w:cs="Times New Roman"/>
          <w:sz w:val="24"/>
          <w:szCs w:val="24"/>
        </w:rPr>
        <w:t>paragrahvi 21 lõi</w:t>
      </w:r>
      <w:r>
        <w:rPr>
          <w:rFonts w:ascii="Times New Roman" w:hAnsi="Times New Roman" w:cs="Times New Roman"/>
          <w:sz w:val="24"/>
          <w:szCs w:val="24"/>
        </w:rPr>
        <w:t>k</w:t>
      </w:r>
      <w:r w:rsidR="007D6D1E" w:rsidRPr="00141CA1">
        <w:rPr>
          <w:rFonts w:ascii="Times New Roman" w:hAnsi="Times New Roman" w:cs="Times New Roman"/>
          <w:sz w:val="24"/>
          <w:szCs w:val="24"/>
        </w:rPr>
        <w:t>e 1</w:t>
      </w:r>
      <w:r w:rsidR="007D6D1E" w:rsidRPr="00141CA1">
        <w:rPr>
          <w:rFonts w:ascii="Times New Roman" w:hAnsi="Times New Roman" w:cs="Times New Roman"/>
          <w:sz w:val="24"/>
          <w:szCs w:val="24"/>
          <w:vertAlign w:val="superscript"/>
        </w:rPr>
        <w:t>1</w:t>
      </w:r>
      <w:r w:rsidR="007D6D1E" w:rsidRPr="00141CA1">
        <w:rPr>
          <w:rFonts w:ascii="Times New Roman" w:hAnsi="Times New Roman" w:cs="Times New Roman"/>
          <w:sz w:val="24"/>
          <w:szCs w:val="24"/>
        </w:rPr>
        <w:t xml:space="preserve"> </w:t>
      </w:r>
      <w:r>
        <w:rPr>
          <w:rFonts w:ascii="Times New Roman" w:hAnsi="Times New Roman" w:cs="Times New Roman"/>
          <w:sz w:val="24"/>
          <w:szCs w:val="24"/>
        </w:rPr>
        <w:t xml:space="preserve">punkt 1 </w:t>
      </w:r>
      <w:r w:rsidR="007D6D1E" w:rsidRPr="00141CA1">
        <w:rPr>
          <w:rFonts w:ascii="Times New Roman" w:hAnsi="Times New Roman" w:cs="Times New Roman"/>
          <w:sz w:val="24"/>
          <w:szCs w:val="24"/>
        </w:rPr>
        <w:t xml:space="preserve">muudetakse ja sõnastatakse järgmiselt: </w:t>
      </w:r>
    </w:p>
    <w:p w14:paraId="14928F6C" w14:textId="32D851AA" w:rsidR="00EE3E97" w:rsidRPr="00141CA1" w:rsidRDefault="007D6D1E" w:rsidP="00BC1D5A">
      <w:pPr>
        <w:spacing w:after="0" w:line="240" w:lineRule="auto"/>
        <w:jc w:val="both"/>
        <w:rPr>
          <w:rFonts w:ascii="Times New Roman" w:hAnsi="Times New Roman" w:cs="Times New Roman"/>
          <w:sz w:val="24"/>
          <w:szCs w:val="24"/>
        </w:rPr>
      </w:pPr>
      <w:r w:rsidRPr="00141CA1">
        <w:rPr>
          <w:rFonts w:ascii="Times New Roman" w:hAnsi="Times New Roman" w:cs="Times New Roman"/>
          <w:sz w:val="24"/>
          <w:szCs w:val="24"/>
        </w:rPr>
        <w:t xml:space="preserve">„1) </w:t>
      </w:r>
      <w:r w:rsidR="00EE3E97">
        <w:rPr>
          <w:rFonts w:ascii="Times New Roman" w:hAnsi="Times New Roman" w:cs="Times New Roman"/>
          <w:sz w:val="24"/>
          <w:szCs w:val="24"/>
        </w:rPr>
        <w:t xml:space="preserve">kogumispensionide seaduse </w:t>
      </w:r>
      <w:r w:rsidR="00EE3E97" w:rsidRPr="00141CA1">
        <w:rPr>
          <w:rFonts w:ascii="Times New Roman" w:hAnsi="Times New Roman" w:cs="Times New Roman"/>
          <w:sz w:val="24"/>
          <w:szCs w:val="24"/>
        </w:rPr>
        <w:t>§ 63 lõikes 5</w:t>
      </w:r>
      <w:r w:rsidR="00EE3E97" w:rsidRPr="00141CA1">
        <w:rPr>
          <w:rFonts w:ascii="Times New Roman" w:hAnsi="Times New Roman" w:cs="Times New Roman"/>
          <w:sz w:val="24"/>
          <w:szCs w:val="24"/>
          <w:vertAlign w:val="superscript"/>
        </w:rPr>
        <w:t>2</w:t>
      </w:r>
      <w:r w:rsidR="00EE3E97" w:rsidRPr="00141CA1">
        <w:rPr>
          <w:rFonts w:ascii="Times New Roman" w:hAnsi="Times New Roman" w:cs="Times New Roman"/>
          <w:sz w:val="24"/>
          <w:szCs w:val="24"/>
        </w:rPr>
        <w:t xml:space="preserve"> sätestatud </w:t>
      </w:r>
      <w:r w:rsidR="00EE3E97">
        <w:rPr>
          <w:rFonts w:ascii="Times New Roman" w:hAnsi="Times New Roman" w:cs="Times New Roman"/>
          <w:sz w:val="24"/>
          <w:szCs w:val="24"/>
        </w:rPr>
        <w:t xml:space="preserve">tingimustele vastavaid </w:t>
      </w:r>
      <w:r w:rsidR="00EE3E97" w:rsidRPr="00141CA1">
        <w:rPr>
          <w:rFonts w:ascii="Times New Roman" w:hAnsi="Times New Roman" w:cs="Times New Roman"/>
          <w:sz w:val="24"/>
          <w:szCs w:val="24"/>
        </w:rPr>
        <w:t>täiendava kogumispensioni kindlustuslepingu</w:t>
      </w:r>
      <w:r w:rsidR="00EE3E97">
        <w:rPr>
          <w:rFonts w:ascii="Times New Roman" w:hAnsi="Times New Roman" w:cs="Times New Roman"/>
          <w:sz w:val="24"/>
          <w:szCs w:val="24"/>
        </w:rPr>
        <w:t xml:space="preserve"> osalist väljamakset ja</w:t>
      </w:r>
      <w:r w:rsidR="00EE3E97" w:rsidRPr="00141CA1">
        <w:rPr>
          <w:rFonts w:ascii="Times New Roman" w:hAnsi="Times New Roman" w:cs="Times New Roman"/>
          <w:sz w:val="24"/>
          <w:szCs w:val="24"/>
        </w:rPr>
        <w:t xml:space="preserve"> ülesöeldud</w:t>
      </w:r>
      <w:r w:rsidR="00EE3E97">
        <w:rPr>
          <w:rFonts w:ascii="Times New Roman" w:hAnsi="Times New Roman" w:cs="Times New Roman"/>
          <w:sz w:val="24"/>
          <w:szCs w:val="24"/>
        </w:rPr>
        <w:t xml:space="preserve"> lepingu</w:t>
      </w:r>
      <w:r w:rsidR="00EE3E97" w:rsidRPr="00141CA1">
        <w:rPr>
          <w:rFonts w:ascii="Times New Roman" w:hAnsi="Times New Roman" w:cs="Times New Roman"/>
          <w:sz w:val="24"/>
          <w:szCs w:val="24"/>
        </w:rPr>
        <w:t xml:space="preserve"> tagastusväärtust</w:t>
      </w:r>
      <w:r w:rsidR="0076075A">
        <w:rPr>
          <w:rFonts w:ascii="Times New Roman" w:hAnsi="Times New Roman" w:cs="Times New Roman"/>
          <w:sz w:val="24"/>
          <w:szCs w:val="24"/>
        </w:rPr>
        <w:t>;</w:t>
      </w:r>
      <w:r w:rsidR="00EE3E97">
        <w:rPr>
          <w:rFonts w:ascii="Times New Roman" w:hAnsi="Times New Roman" w:cs="Times New Roman"/>
          <w:sz w:val="24"/>
          <w:szCs w:val="24"/>
        </w:rPr>
        <w:t>“</w:t>
      </w:r>
      <w:r w:rsidR="00AE79B6">
        <w:rPr>
          <w:rFonts w:ascii="Times New Roman" w:hAnsi="Times New Roman" w:cs="Times New Roman"/>
          <w:sz w:val="24"/>
          <w:szCs w:val="24"/>
        </w:rPr>
        <w:t>;</w:t>
      </w:r>
      <w:r w:rsidR="00EE3E97" w:rsidRPr="00141CA1">
        <w:rPr>
          <w:rFonts w:ascii="Times New Roman" w:hAnsi="Times New Roman" w:cs="Times New Roman"/>
          <w:sz w:val="24"/>
          <w:szCs w:val="24"/>
        </w:rPr>
        <w:t xml:space="preserve"> </w:t>
      </w:r>
    </w:p>
    <w:p w14:paraId="173CD65D" w14:textId="77777777" w:rsidR="007D6D1E" w:rsidRDefault="007D6D1E" w:rsidP="00BC1D5A">
      <w:pPr>
        <w:spacing w:after="0" w:line="240" w:lineRule="auto"/>
        <w:jc w:val="both"/>
        <w:rPr>
          <w:rFonts w:ascii="Times New Roman" w:hAnsi="Times New Roman" w:cs="Times New Roman"/>
          <w:sz w:val="24"/>
          <w:szCs w:val="24"/>
        </w:rPr>
      </w:pPr>
    </w:p>
    <w:p w14:paraId="44D0A793" w14:textId="78341FA0" w:rsidR="008869D8" w:rsidRDefault="008869D8" w:rsidP="00BC1D5A">
      <w:pPr>
        <w:spacing w:after="0" w:line="240" w:lineRule="auto"/>
        <w:jc w:val="both"/>
        <w:rPr>
          <w:rFonts w:ascii="Times New Roman" w:hAnsi="Times New Roman" w:cs="Times New Roman"/>
          <w:sz w:val="24"/>
          <w:szCs w:val="24"/>
        </w:rPr>
      </w:pPr>
      <w:r w:rsidRPr="00AA316E">
        <w:rPr>
          <w:rFonts w:ascii="Times New Roman" w:hAnsi="Times New Roman" w:cs="Times New Roman"/>
          <w:b/>
          <w:bCs/>
          <w:sz w:val="24"/>
          <w:szCs w:val="24"/>
        </w:rPr>
        <w:t>2)</w:t>
      </w:r>
      <w:r>
        <w:rPr>
          <w:rFonts w:ascii="Times New Roman" w:hAnsi="Times New Roman" w:cs="Times New Roman"/>
          <w:sz w:val="24"/>
          <w:szCs w:val="24"/>
        </w:rPr>
        <w:t xml:space="preserve"> paragrahvi 21 lõike 2</w:t>
      </w:r>
      <w:r>
        <w:rPr>
          <w:rFonts w:ascii="Times New Roman" w:hAnsi="Times New Roman" w:cs="Times New Roman"/>
          <w:sz w:val="24"/>
          <w:szCs w:val="24"/>
          <w:vertAlign w:val="superscript"/>
        </w:rPr>
        <w:t>1</w:t>
      </w:r>
      <w:r>
        <w:rPr>
          <w:rFonts w:ascii="Times New Roman" w:hAnsi="Times New Roman" w:cs="Times New Roman"/>
          <w:sz w:val="24"/>
          <w:szCs w:val="24"/>
        </w:rPr>
        <w:t xml:space="preserve"> esimeses lauses asendatakse tekstiosa „</w:t>
      </w:r>
      <w:r w:rsidRPr="008869D8">
        <w:rPr>
          <w:rFonts w:ascii="Times New Roman" w:hAnsi="Times New Roman" w:cs="Times New Roman"/>
          <w:sz w:val="24"/>
          <w:szCs w:val="24"/>
        </w:rPr>
        <w:t>ülesöeldud täiendava kogumispensioni kindlustuslepingu tagastusväärtust kogumispensionide seaduse § 63 lõike 5</w:t>
      </w:r>
      <w:r w:rsidRPr="008869D8">
        <w:rPr>
          <w:rFonts w:ascii="Times New Roman" w:hAnsi="Times New Roman" w:cs="Times New Roman"/>
          <w:sz w:val="24"/>
          <w:szCs w:val="24"/>
          <w:vertAlign w:val="superscript"/>
        </w:rPr>
        <w:t>2</w:t>
      </w:r>
      <w:r w:rsidRPr="008869D8">
        <w:rPr>
          <w:rFonts w:ascii="Times New Roman" w:hAnsi="Times New Roman" w:cs="Times New Roman"/>
          <w:sz w:val="24"/>
          <w:szCs w:val="24"/>
        </w:rPr>
        <w:t xml:space="preserve"> kohaselt</w:t>
      </w:r>
      <w:r>
        <w:rPr>
          <w:rFonts w:ascii="Times New Roman" w:hAnsi="Times New Roman" w:cs="Times New Roman"/>
          <w:sz w:val="24"/>
          <w:szCs w:val="24"/>
        </w:rPr>
        <w:t>“ tekstiosaga „kogumispensionide seaduse § 63 lõike 5</w:t>
      </w:r>
      <w:r>
        <w:rPr>
          <w:rFonts w:ascii="Times New Roman" w:hAnsi="Times New Roman" w:cs="Times New Roman"/>
          <w:sz w:val="24"/>
          <w:szCs w:val="24"/>
          <w:vertAlign w:val="superscript"/>
        </w:rPr>
        <w:t>2</w:t>
      </w:r>
      <w:r>
        <w:rPr>
          <w:rFonts w:ascii="Times New Roman" w:hAnsi="Times New Roman" w:cs="Times New Roman"/>
          <w:sz w:val="24"/>
          <w:szCs w:val="24"/>
        </w:rPr>
        <w:t xml:space="preserve"> kohaselt teise lepingu osalist väljamakset või </w:t>
      </w:r>
      <w:r w:rsidRPr="008869D8">
        <w:rPr>
          <w:rFonts w:ascii="Times New Roman" w:hAnsi="Times New Roman" w:cs="Times New Roman"/>
          <w:sz w:val="24"/>
          <w:szCs w:val="24"/>
        </w:rPr>
        <w:t>ülesöeldud lepingu tagastusväärtust</w:t>
      </w:r>
      <w:r>
        <w:rPr>
          <w:rFonts w:ascii="Times New Roman" w:hAnsi="Times New Roman" w:cs="Times New Roman"/>
          <w:sz w:val="24"/>
          <w:szCs w:val="24"/>
        </w:rPr>
        <w:t>“;</w:t>
      </w:r>
    </w:p>
    <w:p w14:paraId="02AE2534" w14:textId="6DD5FAE7" w:rsidR="00AA316E" w:rsidRDefault="00AA316E" w:rsidP="00BC1D5A">
      <w:pPr>
        <w:spacing w:after="0" w:line="240" w:lineRule="auto"/>
        <w:jc w:val="both"/>
        <w:rPr>
          <w:rFonts w:ascii="Times New Roman" w:hAnsi="Times New Roman" w:cs="Times New Roman"/>
          <w:sz w:val="24"/>
          <w:szCs w:val="24"/>
        </w:rPr>
      </w:pPr>
    </w:p>
    <w:p w14:paraId="5A4AE34C" w14:textId="77777777" w:rsidR="00A46810" w:rsidRDefault="00AA316E" w:rsidP="00BC1D5A">
      <w:pPr>
        <w:spacing w:after="0" w:line="240" w:lineRule="auto"/>
        <w:jc w:val="both"/>
        <w:rPr>
          <w:rFonts w:ascii="Times New Roman" w:hAnsi="Times New Roman" w:cs="Times New Roman"/>
          <w:sz w:val="24"/>
          <w:szCs w:val="24"/>
        </w:rPr>
      </w:pPr>
      <w:r w:rsidRPr="00A46810">
        <w:rPr>
          <w:rFonts w:ascii="Times New Roman" w:hAnsi="Times New Roman" w:cs="Times New Roman"/>
          <w:b/>
          <w:bCs/>
          <w:sz w:val="24"/>
          <w:szCs w:val="24"/>
        </w:rPr>
        <w:t>3)</w:t>
      </w:r>
      <w:r>
        <w:rPr>
          <w:rFonts w:ascii="Times New Roman" w:hAnsi="Times New Roman" w:cs="Times New Roman"/>
          <w:sz w:val="24"/>
          <w:szCs w:val="24"/>
        </w:rPr>
        <w:t xml:space="preserve"> paragrahvi 21 lõi</w:t>
      </w:r>
      <w:r w:rsidR="00A46810">
        <w:rPr>
          <w:rFonts w:ascii="Times New Roman" w:hAnsi="Times New Roman" w:cs="Times New Roman"/>
          <w:sz w:val="24"/>
          <w:szCs w:val="24"/>
        </w:rPr>
        <w:t>g</w:t>
      </w:r>
      <w:r>
        <w:rPr>
          <w:rFonts w:ascii="Times New Roman" w:hAnsi="Times New Roman" w:cs="Times New Roman"/>
          <w:sz w:val="24"/>
          <w:szCs w:val="24"/>
        </w:rPr>
        <w:t>e 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00A46810">
        <w:rPr>
          <w:rFonts w:ascii="Times New Roman" w:hAnsi="Times New Roman" w:cs="Times New Roman"/>
          <w:sz w:val="24"/>
          <w:szCs w:val="24"/>
        </w:rPr>
        <w:t>muudetakse ja sõnastatakse järgmiselt:</w:t>
      </w:r>
    </w:p>
    <w:p w14:paraId="48DC0033" w14:textId="26D9951E" w:rsidR="0049506D" w:rsidRDefault="00A46810"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A46810">
        <w:rPr>
          <w:rFonts w:ascii="Times New Roman" w:hAnsi="Times New Roman" w:cs="Times New Roman"/>
          <w:sz w:val="24"/>
          <w:szCs w:val="24"/>
        </w:rPr>
        <w:t>Kui vabatahtliku pensionifondi osakud on omandatud kogumispensionide seaduse § 63 lõike 5</w:t>
      </w:r>
      <w:r w:rsidRPr="00A46810">
        <w:rPr>
          <w:rFonts w:ascii="Times New Roman" w:hAnsi="Times New Roman" w:cs="Times New Roman"/>
          <w:sz w:val="24"/>
          <w:szCs w:val="24"/>
          <w:vertAlign w:val="superscript"/>
        </w:rPr>
        <w:t>2</w:t>
      </w:r>
      <w:r w:rsidRPr="00A46810">
        <w:rPr>
          <w:rFonts w:ascii="Times New Roman" w:hAnsi="Times New Roman" w:cs="Times New Roman"/>
          <w:sz w:val="24"/>
          <w:szCs w:val="24"/>
        </w:rPr>
        <w:t xml:space="preserve"> kohaselt täiendava kogumispensioni kindlustuslepingu</w:t>
      </w:r>
      <w:r>
        <w:rPr>
          <w:rFonts w:ascii="Times New Roman" w:hAnsi="Times New Roman" w:cs="Times New Roman"/>
          <w:sz w:val="24"/>
          <w:szCs w:val="24"/>
        </w:rPr>
        <w:t xml:space="preserve"> osalise väljamakse</w:t>
      </w:r>
      <w:r w:rsidRPr="00A46810">
        <w:rPr>
          <w:rFonts w:ascii="Times New Roman" w:hAnsi="Times New Roman" w:cs="Times New Roman"/>
          <w:sz w:val="24"/>
          <w:szCs w:val="24"/>
        </w:rPr>
        <w:t xml:space="preserve"> </w:t>
      </w:r>
      <w:r>
        <w:rPr>
          <w:rFonts w:ascii="Times New Roman" w:hAnsi="Times New Roman" w:cs="Times New Roman"/>
          <w:sz w:val="24"/>
          <w:szCs w:val="24"/>
        </w:rPr>
        <w:t xml:space="preserve">või üles öeldud lepingu </w:t>
      </w:r>
      <w:r w:rsidRPr="00A46810">
        <w:rPr>
          <w:rFonts w:ascii="Times New Roman" w:hAnsi="Times New Roman" w:cs="Times New Roman"/>
          <w:sz w:val="24"/>
          <w:szCs w:val="24"/>
        </w:rPr>
        <w:t xml:space="preserve">tagastusväärtuse eest, arvestatakse viieaastast tähtaega </w:t>
      </w:r>
      <w:r>
        <w:rPr>
          <w:rFonts w:ascii="Times New Roman" w:hAnsi="Times New Roman" w:cs="Times New Roman"/>
          <w:sz w:val="24"/>
          <w:szCs w:val="24"/>
        </w:rPr>
        <w:t xml:space="preserve">selle </w:t>
      </w:r>
      <w:r w:rsidRPr="00A46810">
        <w:rPr>
          <w:rFonts w:ascii="Times New Roman" w:hAnsi="Times New Roman" w:cs="Times New Roman"/>
          <w:sz w:val="24"/>
          <w:szCs w:val="24"/>
        </w:rPr>
        <w:t>lepingu sõlmimisest arvates, kui see toimus osakuomaniku poolt vabatahtliku pensionifondi osakute esmasest omandamisest varem.</w:t>
      </w:r>
      <w:r>
        <w:rPr>
          <w:rFonts w:ascii="Times New Roman" w:hAnsi="Times New Roman" w:cs="Times New Roman"/>
          <w:sz w:val="24"/>
          <w:szCs w:val="24"/>
        </w:rPr>
        <w:t>“</w:t>
      </w:r>
      <w:r w:rsidR="00AE79B6">
        <w:rPr>
          <w:rFonts w:ascii="Times New Roman" w:hAnsi="Times New Roman" w:cs="Times New Roman"/>
          <w:sz w:val="24"/>
          <w:szCs w:val="24"/>
        </w:rPr>
        <w:t>.</w:t>
      </w:r>
    </w:p>
    <w:p w14:paraId="29B644CE" w14:textId="77777777" w:rsidR="00BC1D5A" w:rsidRDefault="00BC1D5A" w:rsidP="00BC1D5A">
      <w:pPr>
        <w:spacing w:after="0" w:line="240" w:lineRule="auto"/>
        <w:jc w:val="both"/>
        <w:rPr>
          <w:rFonts w:ascii="Times New Roman" w:hAnsi="Times New Roman" w:cs="Times New Roman"/>
          <w:sz w:val="24"/>
          <w:szCs w:val="24"/>
        </w:rPr>
      </w:pPr>
    </w:p>
    <w:p w14:paraId="795D25C3" w14:textId="3B008AF4" w:rsidR="000A6AF1" w:rsidRPr="0049506D" w:rsidRDefault="000A6AF1" w:rsidP="00BC1D5A">
      <w:pPr>
        <w:spacing w:after="0" w:line="240" w:lineRule="auto"/>
        <w:jc w:val="both"/>
        <w:rPr>
          <w:rFonts w:ascii="Times New Roman" w:hAnsi="Times New Roman" w:cs="Times New Roman"/>
          <w:sz w:val="24"/>
          <w:szCs w:val="24"/>
        </w:rPr>
      </w:pPr>
      <w:r w:rsidRPr="000A6AF1">
        <w:rPr>
          <w:rFonts w:ascii="Times New Roman" w:hAnsi="Times New Roman" w:cs="Times New Roman"/>
          <w:b/>
          <w:bCs/>
          <w:sz w:val="24"/>
          <w:szCs w:val="24"/>
        </w:rPr>
        <w:t>§ 6. Väärtpaberituru seaduse muutmine</w:t>
      </w:r>
    </w:p>
    <w:p w14:paraId="79E53073" w14:textId="288F7805"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Väärtpaberituru seaduses tehakse järgmised muudatused:</w:t>
      </w:r>
    </w:p>
    <w:p w14:paraId="370C808B" w14:textId="77777777" w:rsidR="000A6AF1" w:rsidRDefault="000A6AF1" w:rsidP="00BC1D5A">
      <w:pPr>
        <w:spacing w:after="0" w:line="240" w:lineRule="auto"/>
        <w:jc w:val="both"/>
        <w:rPr>
          <w:rFonts w:ascii="Times New Roman" w:hAnsi="Times New Roman" w:cs="Times New Roman"/>
          <w:sz w:val="24"/>
          <w:szCs w:val="24"/>
        </w:rPr>
      </w:pPr>
      <w:r w:rsidRPr="000A6AF1">
        <w:rPr>
          <w:rFonts w:ascii="Times New Roman" w:hAnsi="Times New Roman" w:cs="Times New Roman"/>
          <w:b/>
          <w:bCs/>
          <w:sz w:val="24"/>
          <w:szCs w:val="24"/>
        </w:rPr>
        <w:t>1)</w:t>
      </w:r>
      <w:r>
        <w:rPr>
          <w:rFonts w:ascii="Times New Roman" w:hAnsi="Times New Roman" w:cs="Times New Roman"/>
          <w:sz w:val="24"/>
          <w:szCs w:val="24"/>
        </w:rPr>
        <w:t xml:space="preserve"> paragrahvi 237</w:t>
      </w:r>
      <w:r>
        <w:rPr>
          <w:rFonts w:ascii="Times New Roman" w:hAnsi="Times New Roman" w:cs="Times New Roman"/>
          <w:sz w:val="24"/>
          <w:szCs w:val="24"/>
          <w:vertAlign w:val="superscript"/>
        </w:rPr>
        <w:t>88</w:t>
      </w:r>
      <w:r>
        <w:rPr>
          <w:rFonts w:ascii="Times New Roman" w:hAnsi="Times New Roman" w:cs="Times New Roman"/>
          <w:sz w:val="24"/>
          <w:szCs w:val="24"/>
        </w:rPr>
        <w:t xml:space="preserve"> lõikes 1 asendatakse tekstiosa „300 trahviühikut“ tekstiosaga „</w:t>
      </w:r>
      <w:r w:rsidRPr="00810078">
        <w:rPr>
          <w:rFonts w:ascii="Times New Roman" w:hAnsi="Times New Roman" w:cs="Times New Roman"/>
          <w:sz w:val="24"/>
          <w:szCs w:val="24"/>
        </w:rPr>
        <w:t>5 000 000 eurot või kuni kahekordses väärteo tulemusel teenitud kasule või ära hoitud kahjule vastavas summas</w:t>
      </w:r>
      <w:r>
        <w:rPr>
          <w:rFonts w:ascii="Times New Roman" w:hAnsi="Times New Roman" w:cs="Times New Roman"/>
          <w:sz w:val="24"/>
          <w:szCs w:val="24"/>
        </w:rPr>
        <w:t>“;</w:t>
      </w:r>
    </w:p>
    <w:p w14:paraId="75AC22B8" w14:textId="77777777" w:rsidR="000A6AF1" w:rsidRDefault="000A6AF1" w:rsidP="00BC1D5A">
      <w:pPr>
        <w:spacing w:after="0" w:line="240" w:lineRule="auto"/>
        <w:jc w:val="both"/>
        <w:rPr>
          <w:rFonts w:ascii="Times New Roman" w:hAnsi="Times New Roman" w:cs="Times New Roman"/>
          <w:sz w:val="24"/>
          <w:szCs w:val="24"/>
        </w:rPr>
      </w:pPr>
    </w:p>
    <w:p w14:paraId="67BCDEF5" w14:textId="66D9D8FA" w:rsidR="000A6AF1" w:rsidRDefault="000A6AF1" w:rsidP="00BC1D5A">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2</w:t>
      </w:r>
      <w:r w:rsidRPr="00810078">
        <w:rPr>
          <w:rFonts w:ascii="Times New Roman" w:hAnsi="Times New Roman" w:cs="Times New Roman"/>
          <w:b/>
          <w:bCs/>
          <w:sz w:val="24"/>
          <w:szCs w:val="24"/>
        </w:rPr>
        <w:t>)</w:t>
      </w:r>
      <w:r>
        <w:rPr>
          <w:rFonts w:ascii="Times New Roman" w:hAnsi="Times New Roman" w:cs="Times New Roman"/>
          <w:sz w:val="24"/>
          <w:szCs w:val="24"/>
        </w:rPr>
        <w:t xml:space="preserve"> paragrahvi 237</w:t>
      </w:r>
      <w:r>
        <w:rPr>
          <w:rFonts w:ascii="Times New Roman" w:hAnsi="Times New Roman" w:cs="Times New Roman"/>
          <w:sz w:val="24"/>
          <w:szCs w:val="24"/>
          <w:vertAlign w:val="superscript"/>
        </w:rPr>
        <w:t>88</w:t>
      </w:r>
      <w:r>
        <w:rPr>
          <w:rFonts w:ascii="Times New Roman" w:hAnsi="Times New Roman" w:cs="Times New Roman"/>
          <w:sz w:val="24"/>
          <w:szCs w:val="24"/>
        </w:rPr>
        <w:t xml:space="preserve"> lõikes 2 asendatakse tekstiosa „400 000 eurot“ tekstiosaga „</w:t>
      </w:r>
      <w:r w:rsidRPr="00810078">
        <w:rPr>
          <w:rFonts w:ascii="Times New Roman" w:hAnsi="Times New Roman" w:cs="Times New Roman"/>
          <w:sz w:val="24"/>
          <w:szCs w:val="24"/>
        </w:rPr>
        <w:t>5 000 000 eurot või kuni kahekordses väärteo tulemusel teenitud kasule või ära hoitud kahjule vastavas summas või kuni kümme protsenti juriidilise isiku või tema konsolideerimisgrupi konsolideeritud käibest</w:t>
      </w:r>
      <w:del w:id="19" w:author="Iivika Sale" w:date="2024-02-19T11:57:00Z">
        <w:r w:rsidRPr="00810078" w:rsidDel="00774F4A">
          <w:rPr>
            <w:rFonts w:ascii="Times New Roman" w:hAnsi="Times New Roman" w:cs="Times New Roman"/>
            <w:sz w:val="24"/>
            <w:szCs w:val="24"/>
          </w:rPr>
          <w:delText>.</w:delText>
        </w:r>
      </w:del>
      <w:r>
        <w:rPr>
          <w:rFonts w:ascii="Times New Roman" w:hAnsi="Times New Roman" w:cs="Times New Roman"/>
          <w:sz w:val="24"/>
          <w:szCs w:val="24"/>
        </w:rPr>
        <w:t>“</w:t>
      </w:r>
      <w:r w:rsidR="00AF1E45">
        <w:rPr>
          <w:rFonts w:ascii="Times New Roman" w:hAnsi="Times New Roman" w:cs="Times New Roman"/>
          <w:sz w:val="24"/>
          <w:szCs w:val="24"/>
        </w:rPr>
        <w:t>;</w:t>
      </w:r>
    </w:p>
    <w:p w14:paraId="324E4761" w14:textId="77777777" w:rsidR="00AF1E45" w:rsidRDefault="00AF1E45" w:rsidP="00BC1D5A">
      <w:pPr>
        <w:spacing w:after="0" w:line="240" w:lineRule="auto"/>
        <w:jc w:val="both"/>
        <w:rPr>
          <w:rFonts w:ascii="Times New Roman" w:hAnsi="Times New Roman" w:cs="Times New Roman"/>
          <w:sz w:val="24"/>
          <w:szCs w:val="24"/>
        </w:rPr>
      </w:pPr>
    </w:p>
    <w:p w14:paraId="4356F7D3" w14:textId="56A79D76" w:rsidR="00AF1E45" w:rsidRDefault="00AF1E45" w:rsidP="00BC1D5A">
      <w:pPr>
        <w:spacing w:after="0" w:line="240" w:lineRule="auto"/>
        <w:jc w:val="both"/>
        <w:rPr>
          <w:rFonts w:ascii="Times New Roman" w:hAnsi="Times New Roman" w:cs="Times New Roman"/>
          <w:sz w:val="24"/>
          <w:szCs w:val="24"/>
        </w:rPr>
      </w:pPr>
      <w:r w:rsidRPr="00AF1E45">
        <w:rPr>
          <w:rFonts w:ascii="Times New Roman" w:hAnsi="Times New Roman" w:cs="Times New Roman"/>
          <w:b/>
          <w:bCs/>
          <w:sz w:val="24"/>
          <w:szCs w:val="24"/>
        </w:rPr>
        <w:t>3)</w:t>
      </w:r>
      <w:r>
        <w:rPr>
          <w:rFonts w:ascii="Times New Roman" w:hAnsi="Times New Roman" w:cs="Times New Roman"/>
          <w:sz w:val="24"/>
          <w:szCs w:val="24"/>
        </w:rPr>
        <w:t xml:space="preserve"> seaduse normitehnilist märkust täiendatakse tekstiosaga:</w:t>
      </w:r>
    </w:p>
    <w:p w14:paraId="3AEBCEE6" w14:textId="2EF10A04" w:rsidR="000A6AF1" w:rsidRDefault="00AF1E45" w:rsidP="00BC1D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„Komisjoni delegeeritud direktiiv </w:t>
      </w:r>
      <w:r w:rsidRPr="00AF1E45">
        <w:rPr>
          <w:rFonts w:ascii="Times New Roman" w:hAnsi="Times New Roman" w:cs="Times New Roman"/>
          <w:sz w:val="24"/>
          <w:szCs w:val="24"/>
        </w:rPr>
        <w:t>(EL) 2021/1269, millega muudetakse delegeeritud direktiivi (EL) 2017/593 seoses jätkusuutlikkustegurite arvestamise</w:t>
      </w:r>
      <w:r>
        <w:rPr>
          <w:rFonts w:ascii="Times New Roman" w:hAnsi="Times New Roman" w:cs="Times New Roman"/>
          <w:sz w:val="24"/>
          <w:szCs w:val="24"/>
        </w:rPr>
        <w:t xml:space="preserve"> </w:t>
      </w:r>
      <w:r w:rsidRPr="00AF1E45">
        <w:rPr>
          <w:rFonts w:ascii="Times New Roman" w:hAnsi="Times New Roman" w:cs="Times New Roman"/>
          <w:sz w:val="24"/>
          <w:szCs w:val="24"/>
        </w:rPr>
        <w:t>lõimimisega tootejuhtimiskohustustesse</w:t>
      </w:r>
      <w:r>
        <w:rPr>
          <w:rFonts w:ascii="Times New Roman" w:hAnsi="Times New Roman" w:cs="Times New Roman"/>
          <w:sz w:val="24"/>
          <w:szCs w:val="24"/>
        </w:rPr>
        <w:t xml:space="preserve"> (ELT</w:t>
      </w:r>
      <w:r w:rsidRPr="00002E9E">
        <w:rPr>
          <w:rFonts w:ascii="Times New Roman" w:hAnsi="Times New Roman" w:cs="Times New Roman"/>
          <w:sz w:val="24"/>
          <w:szCs w:val="24"/>
        </w:rPr>
        <w:t xml:space="preserve"> L 277, </w:t>
      </w:r>
      <w:ins w:id="20" w:author="Iivika Sale" w:date="2024-02-19T13:51:00Z">
        <w:r w:rsidR="009408C4">
          <w:rPr>
            <w:rFonts w:ascii="Times New Roman" w:hAnsi="Times New Roman" w:cs="Times New Roman"/>
            <w:sz w:val="24"/>
            <w:szCs w:val="24"/>
          </w:rPr>
          <w:t>0</w:t>
        </w:r>
      </w:ins>
      <w:r w:rsidRPr="00002E9E">
        <w:rPr>
          <w:rFonts w:ascii="Times New Roman" w:hAnsi="Times New Roman" w:cs="Times New Roman"/>
          <w:sz w:val="24"/>
          <w:szCs w:val="24"/>
        </w:rPr>
        <w:t>2.</w:t>
      </w:r>
      <w:ins w:id="21" w:author="Iivika Sale" w:date="2024-02-19T13:52:00Z">
        <w:r w:rsidR="009408C4">
          <w:rPr>
            <w:rFonts w:ascii="Times New Roman" w:hAnsi="Times New Roman" w:cs="Times New Roman"/>
            <w:sz w:val="24"/>
            <w:szCs w:val="24"/>
          </w:rPr>
          <w:t>0</w:t>
        </w:r>
      </w:ins>
      <w:r w:rsidRPr="00002E9E">
        <w:rPr>
          <w:rFonts w:ascii="Times New Roman" w:hAnsi="Times New Roman" w:cs="Times New Roman"/>
          <w:sz w:val="24"/>
          <w:szCs w:val="24"/>
        </w:rPr>
        <w:t xml:space="preserve">8.2021, </w:t>
      </w:r>
      <w:r>
        <w:rPr>
          <w:rFonts w:ascii="Times New Roman" w:hAnsi="Times New Roman" w:cs="Times New Roman"/>
          <w:sz w:val="24"/>
          <w:szCs w:val="24"/>
        </w:rPr>
        <w:t>lk</w:t>
      </w:r>
      <w:r w:rsidRPr="00002E9E">
        <w:rPr>
          <w:rFonts w:ascii="Times New Roman" w:hAnsi="Times New Roman" w:cs="Times New Roman"/>
          <w:sz w:val="24"/>
          <w:szCs w:val="24"/>
        </w:rPr>
        <w:t xml:space="preserve"> 1</w:t>
      </w:r>
      <w:r>
        <w:rPr>
          <w:rFonts w:ascii="Times New Roman" w:hAnsi="Times New Roman" w:cs="Times New Roman"/>
          <w:sz w:val="24"/>
          <w:szCs w:val="24"/>
        </w:rPr>
        <w:t>37–40).“</w:t>
      </w:r>
      <w:r w:rsidR="00AE79B6">
        <w:rPr>
          <w:rFonts w:ascii="Times New Roman" w:hAnsi="Times New Roman" w:cs="Times New Roman"/>
          <w:sz w:val="24"/>
          <w:szCs w:val="24"/>
        </w:rPr>
        <w:t>.</w:t>
      </w:r>
    </w:p>
    <w:p w14:paraId="0CB44C08" w14:textId="77777777" w:rsidR="00AF1E45" w:rsidRDefault="00AF1E45" w:rsidP="00BC1D5A">
      <w:pPr>
        <w:spacing w:after="0" w:line="240" w:lineRule="auto"/>
        <w:jc w:val="both"/>
        <w:rPr>
          <w:rFonts w:ascii="Times New Roman" w:hAnsi="Times New Roman" w:cs="Times New Roman"/>
          <w:sz w:val="24"/>
          <w:szCs w:val="24"/>
        </w:rPr>
      </w:pPr>
    </w:p>
    <w:p w14:paraId="2CDAF521" w14:textId="77777777" w:rsidR="008E51D8" w:rsidRDefault="008E51D8" w:rsidP="00BC1D5A">
      <w:pPr>
        <w:spacing w:after="0" w:line="240" w:lineRule="auto"/>
        <w:jc w:val="both"/>
        <w:rPr>
          <w:rFonts w:ascii="Times New Roman" w:hAnsi="Times New Roman" w:cs="Times New Roman"/>
          <w:sz w:val="24"/>
          <w:szCs w:val="24"/>
        </w:rPr>
      </w:pPr>
    </w:p>
    <w:p w14:paraId="274D257A" w14:textId="77777777" w:rsidR="008E51D8" w:rsidRDefault="008E51D8" w:rsidP="00BC1D5A">
      <w:pPr>
        <w:spacing w:after="0" w:line="240" w:lineRule="auto"/>
        <w:jc w:val="both"/>
        <w:rPr>
          <w:rFonts w:ascii="Times New Roman" w:hAnsi="Times New Roman" w:cs="Times New Roman"/>
          <w:sz w:val="24"/>
          <w:szCs w:val="24"/>
        </w:rPr>
      </w:pPr>
    </w:p>
    <w:p w14:paraId="7AC7D020" w14:textId="77777777" w:rsidR="008E51D8" w:rsidRDefault="008E51D8" w:rsidP="00BC1D5A">
      <w:pPr>
        <w:spacing w:after="0" w:line="240" w:lineRule="auto"/>
        <w:jc w:val="both"/>
        <w:rPr>
          <w:rFonts w:ascii="Times New Roman" w:hAnsi="Times New Roman" w:cs="Times New Roman"/>
          <w:sz w:val="24"/>
          <w:szCs w:val="24"/>
        </w:rPr>
      </w:pPr>
    </w:p>
    <w:p w14:paraId="19495878" w14:textId="77777777" w:rsidR="008E51D8" w:rsidRDefault="008E51D8" w:rsidP="00BC1D5A">
      <w:pPr>
        <w:spacing w:after="0" w:line="240" w:lineRule="auto"/>
        <w:jc w:val="both"/>
        <w:rPr>
          <w:rFonts w:ascii="Times New Roman" w:hAnsi="Times New Roman" w:cs="Times New Roman"/>
          <w:sz w:val="24"/>
          <w:szCs w:val="24"/>
        </w:rPr>
      </w:pPr>
    </w:p>
    <w:p w14:paraId="4AA6579A" w14:textId="77777777" w:rsidR="008E51D8" w:rsidRDefault="008E51D8" w:rsidP="00BC1D5A">
      <w:pPr>
        <w:spacing w:after="0" w:line="240" w:lineRule="auto"/>
        <w:jc w:val="both"/>
        <w:rPr>
          <w:rFonts w:ascii="Times New Roman" w:hAnsi="Times New Roman" w:cs="Times New Roman"/>
          <w:sz w:val="24"/>
          <w:szCs w:val="24"/>
        </w:rPr>
      </w:pPr>
    </w:p>
    <w:bookmarkEnd w:id="18"/>
    <w:p w14:paraId="0F564AAF" w14:textId="7F334A46" w:rsidR="008D6B5A" w:rsidRPr="000E2C75" w:rsidRDefault="00E52B8D" w:rsidP="00BC1D5A">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0A6AF1">
        <w:rPr>
          <w:rFonts w:ascii="Times New Roman" w:hAnsi="Times New Roman" w:cs="Times New Roman"/>
          <w:b/>
          <w:bCs/>
          <w:sz w:val="24"/>
          <w:szCs w:val="24"/>
        </w:rPr>
        <w:t>7</w:t>
      </w:r>
      <w:r>
        <w:rPr>
          <w:rFonts w:ascii="Times New Roman" w:hAnsi="Times New Roman" w:cs="Times New Roman"/>
          <w:b/>
          <w:bCs/>
          <w:sz w:val="24"/>
          <w:szCs w:val="24"/>
        </w:rPr>
        <w:t xml:space="preserve">. </w:t>
      </w:r>
      <w:r w:rsidR="000E2C75" w:rsidRPr="000E2C75">
        <w:rPr>
          <w:rFonts w:ascii="Times New Roman" w:hAnsi="Times New Roman" w:cs="Times New Roman"/>
          <w:b/>
          <w:bCs/>
          <w:sz w:val="24"/>
          <w:szCs w:val="24"/>
        </w:rPr>
        <w:t>Seaduse jõustumine</w:t>
      </w:r>
    </w:p>
    <w:p w14:paraId="310E12CE" w14:textId="1151EBDE" w:rsidR="00007B13" w:rsidRPr="00007B13" w:rsidRDefault="00007B13" w:rsidP="00BC1D5A">
      <w:pPr>
        <w:spacing w:after="0" w:line="240" w:lineRule="auto"/>
        <w:rPr>
          <w:rFonts w:ascii="Times New Roman" w:hAnsi="Times New Roman" w:cs="Times New Roman"/>
          <w:sz w:val="24"/>
          <w:szCs w:val="24"/>
        </w:rPr>
      </w:pPr>
      <w:bookmarkStart w:id="22" w:name="_Hlk127194194"/>
      <w:r>
        <w:rPr>
          <w:rFonts w:ascii="Times New Roman" w:hAnsi="Times New Roman" w:cs="Times New Roman"/>
          <w:sz w:val="24"/>
          <w:szCs w:val="24"/>
        </w:rPr>
        <w:t xml:space="preserve">Käesoleva seaduse § 1 </w:t>
      </w:r>
      <w:r w:rsidRPr="00007B13">
        <w:rPr>
          <w:rFonts w:ascii="Times New Roman" w:hAnsi="Times New Roman" w:cs="Times New Roman"/>
          <w:sz w:val="24"/>
          <w:szCs w:val="24"/>
        </w:rPr>
        <w:t>punktid 5–15 jõustuvad 202</w:t>
      </w:r>
      <w:r w:rsidR="000A6AF1">
        <w:rPr>
          <w:rFonts w:ascii="Times New Roman" w:hAnsi="Times New Roman" w:cs="Times New Roman"/>
          <w:sz w:val="24"/>
          <w:szCs w:val="24"/>
        </w:rPr>
        <w:t>5</w:t>
      </w:r>
      <w:r w:rsidRPr="00007B13">
        <w:rPr>
          <w:rFonts w:ascii="Times New Roman" w:hAnsi="Times New Roman" w:cs="Times New Roman"/>
          <w:sz w:val="24"/>
          <w:szCs w:val="24"/>
        </w:rPr>
        <w:t>. aasta 1. j</w:t>
      </w:r>
      <w:r w:rsidR="000A6AF1">
        <w:rPr>
          <w:rFonts w:ascii="Times New Roman" w:hAnsi="Times New Roman" w:cs="Times New Roman"/>
          <w:sz w:val="24"/>
          <w:szCs w:val="24"/>
        </w:rPr>
        <w:t>aanuari</w:t>
      </w:r>
      <w:r w:rsidRPr="00007B13">
        <w:rPr>
          <w:rFonts w:ascii="Times New Roman" w:hAnsi="Times New Roman" w:cs="Times New Roman"/>
          <w:sz w:val="24"/>
          <w:szCs w:val="24"/>
        </w:rPr>
        <w:t>l.</w:t>
      </w:r>
    </w:p>
    <w:bookmarkEnd w:id="22"/>
    <w:p w14:paraId="4FFB1F75" w14:textId="03F42DA0" w:rsidR="00007B13" w:rsidRDefault="00007B13" w:rsidP="007D3754">
      <w:pPr>
        <w:spacing w:after="0" w:line="240" w:lineRule="auto"/>
        <w:rPr>
          <w:rFonts w:ascii="Times New Roman" w:hAnsi="Times New Roman" w:cs="Times New Roman"/>
          <w:sz w:val="24"/>
          <w:szCs w:val="24"/>
        </w:rPr>
      </w:pPr>
    </w:p>
    <w:p w14:paraId="5D6DE32B" w14:textId="5A5F7FC4" w:rsidR="007D3754" w:rsidRDefault="000A6AF1" w:rsidP="007D3754">
      <w:pPr>
        <w:pStyle w:val="Standard"/>
        <w:tabs>
          <w:tab w:val="left" w:pos="0"/>
        </w:tabs>
        <w:jc w:val="both"/>
      </w:pPr>
      <w:r>
        <w:lastRenderedPageBreak/>
        <w:t>Lauri Hussar</w:t>
      </w:r>
    </w:p>
    <w:p w14:paraId="5BB0DB1C" w14:textId="77777777" w:rsidR="007D3754" w:rsidRDefault="007D3754" w:rsidP="007D3754">
      <w:pPr>
        <w:pStyle w:val="Standard"/>
        <w:jc w:val="both"/>
      </w:pPr>
      <w:r>
        <w:t>Riigikogu esimees</w:t>
      </w:r>
    </w:p>
    <w:p w14:paraId="2AD2AFFE" w14:textId="77777777" w:rsidR="007D3754" w:rsidRDefault="007D3754" w:rsidP="007D3754">
      <w:pPr>
        <w:pStyle w:val="Standard"/>
        <w:tabs>
          <w:tab w:val="left" w:pos="0"/>
        </w:tabs>
        <w:jc w:val="both"/>
      </w:pPr>
    </w:p>
    <w:p w14:paraId="6FB66F8C" w14:textId="755919F1" w:rsidR="007D3754" w:rsidRDefault="007D3754" w:rsidP="007D3754">
      <w:pPr>
        <w:pStyle w:val="Standard"/>
        <w:pBdr>
          <w:bottom w:val="single" w:sz="12" w:space="11" w:color="auto"/>
        </w:pBdr>
        <w:jc w:val="both"/>
      </w:pPr>
      <w:r>
        <w:t>Tallinn,</w:t>
      </w:r>
      <w:r>
        <w:tab/>
      </w:r>
      <w:r>
        <w:tab/>
        <w:t>202</w:t>
      </w:r>
      <w:r w:rsidR="008E51D8">
        <w:t>4</w:t>
      </w:r>
    </w:p>
    <w:p w14:paraId="38555382" w14:textId="77777777" w:rsidR="007D3754" w:rsidRDefault="007D3754" w:rsidP="007D3754">
      <w:pPr>
        <w:pStyle w:val="Standard"/>
        <w:jc w:val="both"/>
        <w:rPr>
          <w:color w:val="auto"/>
        </w:rPr>
      </w:pPr>
      <w:r>
        <w:rPr>
          <w:color w:val="auto"/>
        </w:rPr>
        <w:t>Algatab Vabariigi Valitsus</w:t>
      </w:r>
    </w:p>
    <w:p w14:paraId="3C718056" w14:textId="77777777" w:rsidR="007D3754" w:rsidRDefault="007D3754" w:rsidP="007D3754">
      <w:pPr>
        <w:pStyle w:val="Standard"/>
        <w:jc w:val="both"/>
      </w:pPr>
    </w:p>
    <w:p w14:paraId="562FDDCB" w14:textId="507A6D33" w:rsidR="00865FDD" w:rsidRDefault="007D3754" w:rsidP="00BC1D5A">
      <w:pPr>
        <w:pStyle w:val="Standard"/>
        <w:jc w:val="both"/>
      </w:pPr>
      <w:r w:rsidRPr="006A7979">
        <w:t>(allkirjastatud digitaalselt)</w:t>
      </w:r>
    </w:p>
    <w:sectPr w:rsidR="00865FDD">
      <w:headerReference w:type="default" r:id="rId12"/>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Iivika Sale" w:date="2024-02-18T15:57:00Z" w:initials="IS">
    <w:p w14:paraId="462F05FE" w14:textId="77777777" w:rsidR="006F617D" w:rsidRDefault="006F617D" w:rsidP="003A5ADD">
      <w:pPr>
        <w:pStyle w:val="Kommentaaritekst"/>
      </w:pPr>
      <w:r>
        <w:rPr>
          <w:rStyle w:val="Kommentaariviide"/>
        </w:rPr>
        <w:annotationRef/>
      </w:r>
      <w:r>
        <w:rPr>
          <w:color w:val="202020"/>
          <w:highlight w:val="white"/>
        </w:rPr>
        <w:t xml:space="preserve">Seaduseelnõu pealkiri lõpeb nimetavas käändes sõnaga „seadus” (HÕNTE </w:t>
      </w:r>
      <w:r>
        <w:rPr>
          <w:color w:val="000000"/>
          <w:highlight w:val="white"/>
        </w:rPr>
        <w:t>§</w:t>
      </w:r>
      <w:r>
        <w:rPr>
          <w:b/>
          <w:bCs/>
          <w:color w:val="000000"/>
          <w:highlight w:val="white"/>
        </w:rPr>
        <w:t xml:space="preserve"> </w:t>
      </w:r>
      <w:r>
        <w:rPr>
          <w:color w:val="202020"/>
          <w:highlight w:val="white"/>
        </w:rPr>
        <w:t>21 lg 2).</w:t>
      </w:r>
    </w:p>
  </w:comment>
  <w:comment w:id="3" w:author="Iivika Sale" w:date="2024-02-18T15:59:00Z" w:initials="IS">
    <w:p w14:paraId="5B23A197" w14:textId="77777777" w:rsidR="00EE4FC8" w:rsidRDefault="006F617D" w:rsidP="00654CF2">
      <w:pPr>
        <w:pStyle w:val="Kommentaaritekst"/>
      </w:pPr>
      <w:r>
        <w:rPr>
          <w:rStyle w:val="Kommentaariviide"/>
        </w:rPr>
        <w:annotationRef/>
      </w:r>
      <w:r w:rsidR="00EE4FC8">
        <w:rPr>
          <w:color w:val="202020"/>
          <w:highlight w:val="white"/>
        </w:rPr>
        <w:t xml:space="preserve">Mahukaid lõikeid välditakse (HÕNTE </w:t>
      </w:r>
      <w:r w:rsidR="00EE4FC8">
        <w:rPr>
          <w:color w:val="000000"/>
          <w:highlight w:val="white"/>
        </w:rPr>
        <w:t xml:space="preserve">§ </w:t>
      </w:r>
      <w:r w:rsidR="00EE4FC8">
        <w:rPr>
          <w:color w:val="202020"/>
          <w:highlight w:val="white"/>
        </w:rPr>
        <w:t xml:space="preserve">24 lg 4). </w:t>
      </w:r>
      <w:r w:rsidR="00EE4FC8">
        <w:t>Kavandada vähemalt see osa eraldi lõikeks.</w:t>
      </w:r>
    </w:p>
  </w:comment>
  <w:comment w:id="4" w:author="Iivika Sale" w:date="2024-02-18T16:15:00Z" w:initials="IS">
    <w:p w14:paraId="1701FF55" w14:textId="77777777" w:rsidR="00EE4FC8" w:rsidRDefault="004E02B0" w:rsidP="00686B7B">
      <w:pPr>
        <w:pStyle w:val="Kommentaaritekst"/>
      </w:pPr>
      <w:r>
        <w:rPr>
          <w:rStyle w:val="Kommentaariviide"/>
        </w:rPr>
        <w:annotationRef/>
      </w:r>
      <w:r w:rsidR="00EE4FC8">
        <w:t>Lg 2.1 oleks sellele sättele ehk sobivam asukoht?</w:t>
      </w:r>
    </w:p>
  </w:comment>
  <w:comment w:id="5" w:author="Iivika Sale" w:date="2024-02-18T16:34:00Z" w:initials="IS">
    <w:p w14:paraId="3E5320CB" w14:textId="2307C097" w:rsidR="00803072" w:rsidRDefault="00803072" w:rsidP="00571996">
      <w:pPr>
        <w:pStyle w:val="Kommentaaritekst"/>
      </w:pPr>
      <w:r>
        <w:rPr>
          <w:rStyle w:val="Kommentaariviide"/>
        </w:rPr>
        <w:annotationRef/>
      </w:r>
      <w:r>
        <w:t>Millistele õigusaktidele? Palun täpsustada.</w:t>
      </w:r>
    </w:p>
  </w:comment>
  <w:comment w:id="6" w:author="Iivika Sale" w:date="2024-02-18T16:41:00Z" w:initials="IS">
    <w:p w14:paraId="0627E494" w14:textId="77777777" w:rsidR="00803072" w:rsidRDefault="00803072" w:rsidP="00AF5819">
      <w:pPr>
        <w:pStyle w:val="Kommentaaritekst"/>
      </w:pPr>
      <w:r>
        <w:rPr>
          <w:rStyle w:val="Kommentaariviide"/>
        </w:rPr>
        <w:annotationRef/>
      </w:r>
      <w:r>
        <w:t>Üleliigne? Ka eelmises lauses.</w:t>
      </w:r>
    </w:p>
  </w:comment>
  <w:comment w:id="12" w:author="Iivika Sale" w:date="2024-02-19T11:40:00Z" w:initials="IS">
    <w:p w14:paraId="1AFCD59F" w14:textId="77777777" w:rsidR="006D5B76" w:rsidRDefault="006D5B76" w:rsidP="000B25AA">
      <w:pPr>
        <w:pStyle w:val="Kommentaaritekst"/>
      </w:pPr>
      <w:r>
        <w:rPr>
          <w:rStyle w:val="Kommentaariviide"/>
        </w:rPr>
        <w:annotationRef/>
      </w:r>
      <w:r>
        <w:t>See muudatus on juba jõustunud 01.11.23.</w:t>
      </w:r>
    </w:p>
  </w:comment>
  <w:comment w:id="13" w:author="Iivika Sale" w:date="2024-02-19T11:42:00Z" w:initials="IS">
    <w:p w14:paraId="79E4DA60" w14:textId="77777777" w:rsidR="006D5B76" w:rsidRDefault="006D5B76" w:rsidP="00C80E58">
      <w:pPr>
        <w:pStyle w:val="Kommentaaritekst"/>
      </w:pPr>
      <w:r>
        <w:rPr>
          <w:rStyle w:val="Kommentaariviide"/>
        </w:rPr>
        <w:annotationRef/>
      </w:r>
      <w:r>
        <w:t>See muudatus on juba jõustunud 01.11.23.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62F05FE" w15:done="0"/>
  <w15:commentEx w15:paraId="5B23A197" w15:done="0"/>
  <w15:commentEx w15:paraId="1701FF55" w15:done="0"/>
  <w15:commentEx w15:paraId="3E5320CB" w15:done="0"/>
  <w15:commentEx w15:paraId="0627E494" w15:done="0"/>
  <w15:commentEx w15:paraId="1AFCD59F" w15:done="0"/>
  <w15:commentEx w15:paraId="79E4DA6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7CA775" w16cex:dateUtc="2024-02-18T13:57:00Z"/>
  <w16cex:commentExtensible w16cex:durableId="297CA7F4" w16cex:dateUtc="2024-02-18T13:59:00Z"/>
  <w16cex:commentExtensible w16cex:durableId="297CAB94" w16cex:dateUtc="2024-02-18T14:15:00Z"/>
  <w16cex:commentExtensible w16cex:durableId="297CB01B" w16cex:dateUtc="2024-02-18T14:34:00Z"/>
  <w16cex:commentExtensible w16cex:durableId="297CB1A1" w16cex:dateUtc="2024-02-18T14:41:00Z"/>
  <w16cex:commentExtensible w16cex:durableId="297DBCC0" w16cex:dateUtc="2024-02-19T09:40:00Z"/>
  <w16cex:commentExtensible w16cex:durableId="297DBD30" w16cex:dateUtc="2024-02-19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2F05FE" w16cid:durableId="297CA775"/>
  <w16cid:commentId w16cid:paraId="5B23A197" w16cid:durableId="297CA7F4"/>
  <w16cid:commentId w16cid:paraId="1701FF55" w16cid:durableId="297CAB94"/>
  <w16cid:commentId w16cid:paraId="3E5320CB" w16cid:durableId="297CB01B"/>
  <w16cid:commentId w16cid:paraId="0627E494" w16cid:durableId="297CB1A1"/>
  <w16cid:commentId w16cid:paraId="1AFCD59F" w16cid:durableId="297DBCC0"/>
  <w16cid:commentId w16cid:paraId="79E4DA60" w16cid:durableId="297DBD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45688" w14:textId="77777777" w:rsidR="00B223C6" w:rsidRDefault="00B223C6" w:rsidP="007D3754">
      <w:pPr>
        <w:spacing w:after="0" w:line="240" w:lineRule="auto"/>
      </w:pPr>
      <w:r>
        <w:separator/>
      </w:r>
    </w:p>
  </w:endnote>
  <w:endnote w:type="continuationSeparator" w:id="0">
    <w:p w14:paraId="47C06752" w14:textId="77777777" w:rsidR="00B223C6" w:rsidRDefault="00B223C6" w:rsidP="007D3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2665452"/>
      <w:docPartObj>
        <w:docPartGallery w:val="Page Numbers (Bottom of Page)"/>
        <w:docPartUnique/>
      </w:docPartObj>
    </w:sdtPr>
    <w:sdtEndPr/>
    <w:sdtContent>
      <w:p w14:paraId="2CA02E02" w14:textId="7C1A2874" w:rsidR="007D3754" w:rsidRDefault="007D3754">
        <w:pPr>
          <w:pStyle w:val="Jalus"/>
          <w:jc w:val="center"/>
        </w:pPr>
        <w:r>
          <w:fldChar w:fldCharType="begin"/>
        </w:r>
        <w:r>
          <w:instrText>PAGE   \* MERGEFORMAT</w:instrText>
        </w:r>
        <w:r>
          <w:fldChar w:fldCharType="separate"/>
        </w:r>
        <w:r>
          <w:t>2</w:t>
        </w:r>
        <w:r>
          <w:fldChar w:fldCharType="end"/>
        </w:r>
      </w:p>
    </w:sdtContent>
  </w:sdt>
  <w:p w14:paraId="7786BE36" w14:textId="77777777" w:rsidR="007D3754" w:rsidRDefault="007D375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58242" w14:textId="77777777" w:rsidR="00B223C6" w:rsidRDefault="00B223C6" w:rsidP="007D3754">
      <w:pPr>
        <w:spacing w:after="0" w:line="240" w:lineRule="auto"/>
      </w:pPr>
      <w:r>
        <w:separator/>
      </w:r>
    </w:p>
  </w:footnote>
  <w:footnote w:type="continuationSeparator" w:id="0">
    <w:p w14:paraId="30A0F445" w14:textId="77777777" w:rsidR="00B223C6" w:rsidRDefault="00B223C6" w:rsidP="007D37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DEA5" w14:textId="4C10FC27" w:rsidR="007D3754" w:rsidRDefault="007D3754" w:rsidP="007D3754">
    <w:pPr>
      <w:spacing w:after="0" w:line="240" w:lineRule="auto"/>
      <w:jc w:val="right"/>
      <w:rPr>
        <w:rFonts w:ascii="Times New Roman" w:hAnsi="Times New Roman" w:cs="Times New Roman"/>
        <w:color w:val="000000" w:themeColor="text1"/>
        <w:sz w:val="24"/>
        <w:szCs w:val="24"/>
      </w:rPr>
    </w:pPr>
    <w:r w:rsidRPr="00D14BCA">
      <w:rPr>
        <w:rFonts w:ascii="Times New Roman" w:hAnsi="Times New Roman" w:cs="Times New Roman"/>
        <w:color w:val="000000" w:themeColor="text1"/>
        <w:sz w:val="24"/>
        <w:szCs w:val="24"/>
      </w:rPr>
      <w:t>EELNÕU</w:t>
    </w:r>
  </w:p>
  <w:p w14:paraId="594C23E6" w14:textId="194EC03D" w:rsidR="007D3754" w:rsidRPr="00D14BCA" w:rsidRDefault="008E51D8" w:rsidP="007D3754">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26</w:t>
    </w:r>
    <w:r w:rsidR="007D3754">
      <w:rPr>
        <w:rFonts w:ascii="Times New Roman" w:hAnsi="Times New Roman" w:cs="Times New Roman"/>
        <w:color w:val="000000" w:themeColor="text1"/>
        <w:sz w:val="24"/>
        <w:szCs w:val="24"/>
      </w:rPr>
      <w:t>.0</w:t>
    </w:r>
    <w:r w:rsidR="00BC1D5A">
      <w:rPr>
        <w:rFonts w:ascii="Times New Roman" w:hAnsi="Times New Roman" w:cs="Times New Roman"/>
        <w:color w:val="000000" w:themeColor="text1"/>
        <w:sz w:val="24"/>
        <w:szCs w:val="24"/>
      </w:rPr>
      <w:t>1</w:t>
    </w:r>
    <w:r w:rsidR="007D3754">
      <w:rPr>
        <w:rFonts w:ascii="Times New Roman" w:hAnsi="Times New Roman" w:cs="Times New Roman"/>
        <w:color w:val="000000" w:themeColor="text1"/>
        <w:sz w:val="24"/>
        <w:szCs w:val="24"/>
      </w:rPr>
      <w:t>.202</w:t>
    </w:r>
    <w:r w:rsidR="00BC1D5A">
      <w:rPr>
        <w:rFonts w:ascii="Times New Roman" w:hAnsi="Times New Roman" w:cs="Times New Roman"/>
        <w:color w:val="000000" w:themeColor="text1"/>
        <w:sz w:val="24"/>
        <w:szCs w:val="24"/>
      </w:rPr>
      <w:t>4</w:t>
    </w:r>
    <w:r w:rsidR="007D3754" w:rsidRPr="00D14BCA">
      <w:rPr>
        <w:rFonts w:ascii="Times New Roman" w:hAnsi="Times New Roman" w:cs="Times New Roman"/>
        <w:color w:val="000000" w:themeColor="text1"/>
        <w:sz w:val="24"/>
        <w:szCs w:val="24"/>
      </w:rPr>
      <w:t xml:space="preserve"> </w:t>
    </w:r>
  </w:p>
  <w:p w14:paraId="0E33C649" w14:textId="04B26D1F" w:rsidR="007D3754" w:rsidRDefault="007D3754">
    <w:pPr>
      <w:pStyle w:val="Pis"/>
    </w:pPr>
  </w:p>
  <w:p w14:paraId="33C95F8A" w14:textId="77777777" w:rsidR="007D3754" w:rsidRDefault="007D375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6F2B"/>
    <w:multiLevelType w:val="hybridMultilevel"/>
    <w:tmpl w:val="C2A2738E"/>
    <w:lvl w:ilvl="0" w:tplc="2988AAA4">
      <w:start w:val="1"/>
      <w:numFmt w:val="decimal"/>
      <w:lvlText w:val="%1)"/>
      <w:lvlJc w:val="left"/>
      <w:pPr>
        <w:ind w:left="720" w:hanging="360"/>
      </w:pPr>
      <w:rPr>
        <w:rFonts w:ascii="Arial" w:hAnsi="Arial" w:cs="Arial" w:hint="default"/>
        <w:color w:val="202020"/>
        <w:sz w:val="21"/>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 w15:restartNumberingAfterBreak="0">
    <w:nsid w:val="31C476AB"/>
    <w:multiLevelType w:val="hybridMultilevel"/>
    <w:tmpl w:val="B9BCFB20"/>
    <w:lvl w:ilvl="0" w:tplc="DEC605D2">
      <w:start w:val="1"/>
      <w:numFmt w:val="decimal"/>
      <w:lvlText w:val="%1)"/>
      <w:lvlJc w:val="left"/>
      <w:pPr>
        <w:ind w:left="720" w:hanging="360"/>
      </w:pPr>
      <w:rPr>
        <w:rFonts w:ascii="Calibri"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F1414BF"/>
    <w:multiLevelType w:val="hybridMultilevel"/>
    <w:tmpl w:val="18EA2452"/>
    <w:lvl w:ilvl="0" w:tplc="494C7EC6">
      <w:start w:val="1"/>
      <w:numFmt w:val="upp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400C5F3A"/>
    <w:multiLevelType w:val="hybridMultilevel"/>
    <w:tmpl w:val="C2C6D7EE"/>
    <w:lvl w:ilvl="0" w:tplc="AB36DFDE">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4" w15:restartNumberingAfterBreak="0">
    <w:nsid w:val="46224B57"/>
    <w:multiLevelType w:val="hybridMultilevel"/>
    <w:tmpl w:val="A0E609E4"/>
    <w:lvl w:ilvl="0" w:tplc="4926ACF4">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5" w15:restartNumberingAfterBreak="0">
    <w:nsid w:val="467E1469"/>
    <w:multiLevelType w:val="hybridMultilevel"/>
    <w:tmpl w:val="74A8CFE0"/>
    <w:lvl w:ilvl="0" w:tplc="18827A98">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6" w15:restartNumberingAfterBreak="0">
    <w:nsid w:val="469C1171"/>
    <w:multiLevelType w:val="hybridMultilevel"/>
    <w:tmpl w:val="A7A4D066"/>
    <w:lvl w:ilvl="0" w:tplc="B5CCCF92">
      <w:start w:val="3"/>
      <w:numFmt w:val="bullet"/>
      <w:lvlText w:val="-"/>
      <w:lvlJc w:val="left"/>
      <w:pPr>
        <w:ind w:left="1080" w:hanging="360"/>
      </w:pPr>
      <w:rPr>
        <w:rFonts w:ascii="Calibri" w:eastAsia="Times New Roman" w:hAnsi="Calibri" w:cs="Calibr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59083E14"/>
    <w:multiLevelType w:val="hybridMultilevel"/>
    <w:tmpl w:val="95BCDD1A"/>
    <w:lvl w:ilvl="0" w:tplc="D120334E">
      <w:numFmt w:val="bullet"/>
      <w:lvlText w:val="-"/>
      <w:lvlJc w:val="left"/>
      <w:pPr>
        <w:ind w:left="1080" w:hanging="360"/>
      </w:pPr>
      <w:rPr>
        <w:rFonts w:ascii="Times New Roman" w:eastAsiaTheme="minorHAnsi" w:hAnsi="Times New Roman" w:cs="Times New Roman" w:hint="default"/>
        <w:b w:val="0"/>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8" w15:restartNumberingAfterBreak="0">
    <w:nsid w:val="6FB135E2"/>
    <w:multiLevelType w:val="hybridMultilevel"/>
    <w:tmpl w:val="EBA010E6"/>
    <w:lvl w:ilvl="0" w:tplc="0425000F">
      <w:start w:val="1"/>
      <w:numFmt w:val="decimal"/>
      <w:lvlText w:val="%1."/>
      <w:lvlJc w:val="left"/>
      <w:pPr>
        <w:ind w:left="720" w:hanging="360"/>
      </w:pPr>
    </w:lvl>
    <w:lvl w:ilvl="1" w:tplc="84460AE4">
      <w:start w:val="1"/>
      <w:numFmt w:val="bullet"/>
      <w:lvlText w:val=""/>
      <w:lvlJc w:val="left"/>
      <w:pPr>
        <w:ind w:left="1440" w:hanging="360"/>
      </w:pPr>
      <w:rPr>
        <w:rFonts w:ascii="Symbol" w:hAnsi="Symbol" w:cs="Symbol"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 w15:restartNumberingAfterBreak="0">
    <w:nsid w:val="7C22762E"/>
    <w:multiLevelType w:val="hybridMultilevel"/>
    <w:tmpl w:val="1ED2E6D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F292304"/>
    <w:multiLevelType w:val="multilevel"/>
    <w:tmpl w:val="22FED0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10412052">
    <w:abstractNumId w:val="10"/>
  </w:num>
  <w:num w:numId="2" w16cid:durableId="464785115">
    <w:abstractNumId w:val="9"/>
  </w:num>
  <w:num w:numId="3" w16cid:durableId="1176382310">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22862295">
    <w:abstractNumId w:val="5"/>
  </w:num>
  <w:num w:numId="5" w16cid:durableId="14867014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29682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04264507">
    <w:abstractNumId w:val="6"/>
  </w:num>
  <w:num w:numId="8" w16cid:durableId="1304044780">
    <w:abstractNumId w:val="2"/>
  </w:num>
  <w:num w:numId="9" w16cid:durableId="1359696383">
    <w:abstractNumId w:val="7"/>
  </w:num>
  <w:num w:numId="10" w16cid:durableId="763188488">
    <w:abstractNumId w:val="3"/>
  </w:num>
  <w:num w:numId="11" w16cid:durableId="1750080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8DD"/>
    <w:rsid w:val="00002E9E"/>
    <w:rsid w:val="00007B13"/>
    <w:rsid w:val="00010D79"/>
    <w:rsid w:val="00037F13"/>
    <w:rsid w:val="000537A6"/>
    <w:rsid w:val="000854E0"/>
    <w:rsid w:val="00087370"/>
    <w:rsid w:val="00087CD6"/>
    <w:rsid w:val="000925E7"/>
    <w:rsid w:val="00096E97"/>
    <w:rsid w:val="000A6AF1"/>
    <w:rsid w:val="000A7687"/>
    <w:rsid w:val="000C349C"/>
    <w:rsid w:val="000D304E"/>
    <w:rsid w:val="000D3859"/>
    <w:rsid w:val="000E20B7"/>
    <w:rsid w:val="000E2C75"/>
    <w:rsid w:val="000E4474"/>
    <w:rsid w:val="000E70E7"/>
    <w:rsid w:val="000F22F6"/>
    <w:rsid w:val="000F3C6A"/>
    <w:rsid w:val="00152673"/>
    <w:rsid w:val="00170C19"/>
    <w:rsid w:val="00186E5D"/>
    <w:rsid w:val="00187638"/>
    <w:rsid w:val="001948C1"/>
    <w:rsid w:val="001A2FE0"/>
    <w:rsid w:val="001A7A43"/>
    <w:rsid w:val="001B1912"/>
    <w:rsid w:val="001D2CB8"/>
    <w:rsid w:val="001E40ED"/>
    <w:rsid w:val="00201B8D"/>
    <w:rsid w:val="002330CA"/>
    <w:rsid w:val="00242A72"/>
    <w:rsid w:val="00263A97"/>
    <w:rsid w:val="00270518"/>
    <w:rsid w:val="002A69ED"/>
    <w:rsid w:val="002D17A4"/>
    <w:rsid w:val="002D55A1"/>
    <w:rsid w:val="002E3123"/>
    <w:rsid w:val="002E3C70"/>
    <w:rsid w:val="00303BB2"/>
    <w:rsid w:val="00314909"/>
    <w:rsid w:val="00326386"/>
    <w:rsid w:val="0033559F"/>
    <w:rsid w:val="003552A4"/>
    <w:rsid w:val="00355DE8"/>
    <w:rsid w:val="003918CD"/>
    <w:rsid w:val="00393AB8"/>
    <w:rsid w:val="00394503"/>
    <w:rsid w:val="003E338C"/>
    <w:rsid w:val="00421FAF"/>
    <w:rsid w:val="0043459C"/>
    <w:rsid w:val="00442C66"/>
    <w:rsid w:val="00490689"/>
    <w:rsid w:val="0049506D"/>
    <w:rsid w:val="00496DB4"/>
    <w:rsid w:val="004D7731"/>
    <w:rsid w:val="004E02B0"/>
    <w:rsid w:val="004E1EBF"/>
    <w:rsid w:val="004E4F0C"/>
    <w:rsid w:val="00514A09"/>
    <w:rsid w:val="00521C6C"/>
    <w:rsid w:val="00521EC2"/>
    <w:rsid w:val="005235BD"/>
    <w:rsid w:val="0052577F"/>
    <w:rsid w:val="005438F4"/>
    <w:rsid w:val="005A4B28"/>
    <w:rsid w:val="005C12F3"/>
    <w:rsid w:val="005C1A3B"/>
    <w:rsid w:val="005C38F4"/>
    <w:rsid w:val="005D0AEE"/>
    <w:rsid w:val="005D7504"/>
    <w:rsid w:val="005E19AB"/>
    <w:rsid w:val="005E3327"/>
    <w:rsid w:val="005F598F"/>
    <w:rsid w:val="00606090"/>
    <w:rsid w:val="00612860"/>
    <w:rsid w:val="00620CA3"/>
    <w:rsid w:val="006248B1"/>
    <w:rsid w:val="00634634"/>
    <w:rsid w:val="00634CB8"/>
    <w:rsid w:val="00643E60"/>
    <w:rsid w:val="006507A9"/>
    <w:rsid w:val="00654C9A"/>
    <w:rsid w:val="00654CED"/>
    <w:rsid w:val="00655BC2"/>
    <w:rsid w:val="00657B80"/>
    <w:rsid w:val="006627BF"/>
    <w:rsid w:val="006629D5"/>
    <w:rsid w:val="00683261"/>
    <w:rsid w:val="006A283B"/>
    <w:rsid w:val="006C3167"/>
    <w:rsid w:val="006D5B76"/>
    <w:rsid w:val="006F601F"/>
    <w:rsid w:val="006F617D"/>
    <w:rsid w:val="0071103D"/>
    <w:rsid w:val="00716013"/>
    <w:rsid w:val="0072367D"/>
    <w:rsid w:val="007278E4"/>
    <w:rsid w:val="0076075A"/>
    <w:rsid w:val="0076163B"/>
    <w:rsid w:val="00772D60"/>
    <w:rsid w:val="00774F4A"/>
    <w:rsid w:val="007907C6"/>
    <w:rsid w:val="00791FF1"/>
    <w:rsid w:val="007B2187"/>
    <w:rsid w:val="007D3754"/>
    <w:rsid w:val="007D6D1E"/>
    <w:rsid w:val="007E2AA8"/>
    <w:rsid w:val="007F6FAD"/>
    <w:rsid w:val="00803072"/>
    <w:rsid w:val="00810078"/>
    <w:rsid w:val="00841E1A"/>
    <w:rsid w:val="008658A3"/>
    <w:rsid w:val="00865FDD"/>
    <w:rsid w:val="00882A2F"/>
    <w:rsid w:val="008869D8"/>
    <w:rsid w:val="00894215"/>
    <w:rsid w:val="008D163E"/>
    <w:rsid w:val="008D6B5A"/>
    <w:rsid w:val="008E51D8"/>
    <w:rsid w:val="008F28DD"/>
    <w:rsid w:val="00922069"/>
    <w:rsid w:val="009408C4"/>
    <w:rsid w:val="00950898"/>
    <w:rsid w:val="00951EC3"/>
    <w:rsid w:val="00971368"/>
    <w:rsid w:val="009971C2"/>
    <w:rsid w:val="009A496F"/>
    <w:rsid w:val="009B2294"/>
    <w:rsid w:val="009E2ED9"/>
    <w:rsid w:val="009E794E"/>
    <w:rsid w:val="009F7D51"/>
    <w:rsid w:val="00A46810"/>
    <w:rsid w:val="00A75767"/>
    <w:rsid w:val="00A84F4F"/>
    <w:rsid w:val="00A97477"/>
    <w:rsid w:val="00AA15C7"/>
    <w:rsid w:val="00AA316E"/>
    <w:rsid w:val="00AC23B3"/>
    <w:rsid w:val="00AD470B"/>
    <w:rsid w:val="00AD5C11"/>
    <w:rsid w:val="00AE1B99"/>
    <w:rsid w:val="00AE2150"/>
    <w:rsid w:val="00AE79B6"/>
    <w:rsid w:val="00AF1E45"/>
    <w:rsid w:val="00B02EFC"/>
    <w:rsid w:val="00B04E54"/>
    <w:rsid w:val="00B06F0B"/>
    <w:rsid w:val="00B223C6"/>
    <w:rsid w:val="00B25771"/>
    <w:rsid w:val="00B40CB8"/>
    <w:rsid w:val="00B42074"/>
    <w:rsid w:val="00B456C4"/>
    <w:rsid w:val="00B6095D"/>
    <w:rsid w:val="00B70FAC"/>
    <w:rsid w:val="00B9092D"/>
    <w:rsid w:val="00B96FBD"/>
    <w:rsid w:val="00BA0C49"/>
    <w:rsid w:val="00BC1D5A"/>
    <w:rsid w:val="00BE1EC9"/>
    <w:rsid w:val="00BE6D9F"/>
    <w:rsid w:val="00C32424"/>
    <w:rsid w:val="00C523EE"/>
    <w:rsid w:val="00C66B10"/>
    <w:rsid w:val="00CB6F24"/>
    <w:rsid w:val="00D20D35"/>
    <w:rsid w:val="00D25139"/>
    <w:rsid w:val="00D32ED8"/>
    <w:rsid w:val="00D37944"/>
    <w:rsid w:val="00D43801"/>
    <w:rsid w:val="00D45F11"/>
    <w:rsid w:val="00D506DA"/>
    <w:rsid w:val="00D67BAC"/>
    <w:rsid w:val="00DB27F3"/>
    <w:rsid w:val="00DB6456"/>
    <w:rsid w:val="00DF7135"/>
    <w:rsid w:val="00DF77B0"/>
    <w:rsid w:val="00E27648"/>
    <w:rsid w:val="00E34CEE"/>
    <w:rsid w:val="00E420A2"/>
    <w:rsid w:val="00E44DC1"/>
    <w:rsid w:val="00E52B8D"/>
    <w:rsid w:val="00E63409"/>
    <w:rsid w:val="00E644F0"/>
    <w:rsid w:val="00E95278"/>
    <w:rsid w:val="00EA0810"/>
    <w:rsid w:val="00EA2EF4"/>
    <w:rsid w:val="00EA61F2"/>
    <w:rsid w:val="00EC2207"/>
    <w:rsid w:val="00EC2DC7"/>
    <w:rsid w:val="00ED223D"/>
    <w:rsid w:val="00EE3E97"/>
    <w:rsid w:val="00EE4FC8"/>
    <w:rsid w:val="00EF511C"/>
    <w:rsid w:val="00F209A1"/>
    <w:rsid w:val="00F2195F"/>
    <w:rsid w:val="00F25343"/>
    <w:rsid w:val="00F31839"/>
    <w:rsid w:val="00F37FC4"/>
    <w:rsid w:val="00F70FEE"/>
    <w:rsid w:val="00F838E2"/>
    <w:rsid w:val="00F9070F"/>
    <w:rsid w:val="00F90B7A"/>
    <w:rsid w:val="00FB40E3"/>
    <w:rsid w:val="00FC0B1F"/>
    <w:rsid w:val="00FC560B"/>
    <w:rsid w:val="00FF0D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99570"/>
  <w15:chartTrackingRefBased/>
  <w15:docId w15:val="{2525150D-A357-4224-88ED-68A3EF624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link w:val="Pealkiri3Mrk"/>
    <w:uiPriority w:val="9"/>
    <w:qFormat/>
    <w:rsid w:val="008F28DD"/>
    <w:pPr>
      <w:spacing w:before="100" w:beforeAutospacing="1" w:after="100" w:afterAutospacing="1" w:line="240" w:lineRule="auto"/>
      <w:outlineLvl w:val="2"/>
    </w:pPr>
    <w:rPr>
      <w:rFonts w:ascii="Times New Roman" w:eastAsia="Times New Roman" w:hAnsi="Times New Roman" w:cs="Times New Roman"/>
      <w:b/>
      <w:bCs/>
      <w:sz w:val="27"/>
      <w:szCs w:val="27"/>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rsid w:val="008F28DD"/>
    <w:rPr>
      <w:rFonts w:ascii="Times New Roman" w:eastAsia="Times New Roman" w:hAnsi="Times New Roman" w:cs="Times New Roman"/>
      <w:b/>
      <w:bCs/>
      <w:sz w:val="27"/>
      <w:szCs w:val="27"/>
      <w:lang w:eastAsia="et-EE"/>
    </w:rPr>
  </w:style>
  <w:style w:type="character" w:styleId="Tugev">
    <w:name w:val="Strong"/>
    <w:basedOn w:val="Liguvaikefont"/>
    <w:uiPriority w:val="22"/>
    <w:qFormat/>
    <w:rsid w:val="008F28DD"/>
    <w:rPr>
      <w:b/>
      <w:bCs/>
    </w:rPr>
  </w:style>
  <w:style w:type="paragraph" w:styleId="Normaallaadveeb">
    <w:name w:val="Normal (Web)"/>
    <w:basedOn w:val="Normaallaad"/>
    <w:uiPriority w:val="99"/>
    <w:unhideWhenUsed/>
    <w:rsid w:val="008F28DD"/>
    <w:pPr>
      <w:spacing w:before="100" w:beforeAutospacing="1" w:after="100" w:afterAutospacing="1" w:line="240" w:lineRule="auto"/>
    </w:pPr>
    <w:rPr>
      <w:rFonts w:ascii="Times New Roman" w:eastAsia="Times New Roman" w:hAnsi="Times New Roman" w:cs="Times New Roman"/>
      <w:sz w:val="24"/>
      <w:szCs w:val="24"/>
      <w:lang w:eastAsia="et-EE"/>
    </w:rPr>
  </w:style>
  <w:style w:type="paragraph" w:styleId="Loendilik">
    <w:name w:val="List Paragraph"/>
    <w:basedOn w:val="Normaallaad"/>
    <w:uiPriority w:val="34"/>
    <w:qFormat/>
    <w:rsid w:val="008F28DD"/>
    <w:pPr>
      <w:ind w:left="720"/>
      <w:contextualSpacing/>
    </w:pPr>
  </w:style>
  <w:style w:type="paragraph" w:styleId="Jutumullitekst">
    <w:name w:val="Balloon Text"/>
    <w:basedOn w:val="Normaallaad"/>
    <w:link w:val="JutumullitekstMrk"/>
    <w:uiPriority w:val="99"/>
    <w:semiHidden/>
    <w:unhideWhenUsed/>
    <w:rsid w:val="008F28D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8F28DD"/>
    <w:rPr>
      <w:rFonts w:ascii="Segoe UI" w:hAnsi="Segoe UI" w:cs="Segoe UI"/>
      <w:sz w:val="18"/>
      <w:szCs w:val="18"/>
    </w:rPr>
  </w:style>
  <w:style w:type="character" w:styleId="Kommentaariviide">
    <w:name w:val="annotation reference"/>
    <w:basedOn w:val="Liguvaikefont"/>
    <w:uiPriority w:val="99"/>
    <w:semiHidden/>
    <w:unhideWhenUsed/>
    <w:rsid w:val="00F9070F"/>
    <w:rPr>
      <w:sz w:val="16"/>
      <w:szCs w:val="16"/>
    </w:rPr>
  </w:style>
  <w:style w:type="paragraph" w:styleId="Kommentaaritekst">
    <w:name w:val="annotation text"/>
    <w:basedOn w:val="Normaallaad"/>
    <w:link w:val="KommentaaritekstMrk"/>
    <w:uiPriority w:val="99"/>
    <w:unhideWhenUsed/>
    <w:rsid w:val="00F9070F"/>
    <w:pPr>
      <w:spacing w:line="240" w:lineRule="auto"/>
    </w:pPr>
    <w:rPr>
      <w:sz w:val="20"/>
      <w:szCs w:val="20"/>
    </w:rPr>
  </w:style>
  <w:style w:type="character" w:customStyle="1" w:styleId="KommentaaritekstMrk">
    <w:name w:val="Kommentaari tekst Märk"/>
    <w:basedOn w:val="Liguvaikefont"/>
    <w:link w:val="Kommentaaritekst"/>
    <w:uiPriority w:val="99"/>
    <w:rsid w:val="00F9070F"/>
    <w:rPr>
      <w:sz w:val="20"/>
      <w:szCs w:val="20"/>
    </w:rPr>
  </w:style>
  <w:style w:type="paragraph" w:styleId="Kommentaariteema">
    <w:name w:val="annotation subject"/>
    <w:basedOn w:val="Kommentaaritekst"/>
    <w:next w:val="Kommentaaritekst"/>
    <w:link w:val="KommentaariteemaMrk"/>
    <w:uiPriority w:val="99"/>
    <w:semiHidden/>
    <w:unhideWhenUsed/>
    <w:rsid w:val="00F9070F"/>
    <w:rPr>
      <w:b/>
      <w:bCs/>
    </w:rPr>
  </w:style>
  <w:style w:type="character" w:customStyle="1" w:styleId="KommentaariteemaMrk">
    <w:name w:val="Kommentaari teema Märk"/>
    <w:basedOn w:val="KommentaaritekstMrk"/>
    <w:link w:val="Kommentaariteema"/>
    <w:uiPriority w:val="99"/>
    <w:semiHidden/>
    <w:rsid w:val="00F9070F"/>
    <w:rPr>
      <w:b/>
      <w:bCs/>
      <w:sz w:val="20"/>
      <w:szCs w:val="20"/>
    </w:rPr>
  </w:style>
  <w:style w:type="character" w:customStyle="1" w:styleId="mm">
    <w:name w:val="mm"/>
    <w:basedOn w:val="Liguvaikefont"/>
    <w:rsid w:val="008D6B5A"/>
  </w:style>
  <w:style w:type="character" w:styleId="Hperlink">
    <w:name w:val="Hyperlink"/>
    <w:basedOn w:val="Liguvaikefont"/>
    <w:uiPriority w:val="99"/>
    <w:semiHidden/>
    <w:unhideWhenUsed/>
    <w:rsid w:val="008D6B5A"/>
    <w:rPr>
      <w:color w:val="0000FF"/>
      <w:u w:val="single"/>
    </w:rPr>
  </w:style>
  <w:style w:type="paragraph" w:styleId="Pis">
    <w:name w:val="header"/>
    <w:basedOn w:val="Normaallaad"/>
    <w:link w:val="PisMrk"/>
    <w:uiPriority w:val="99"/>
    <w:unhideWhenUsed/>
    <w:rsid w:val="007D3754"/>
    <w:pPr>
      <w:tabs>
        <w:tab w:val="center" w:pos="4536"/>
        <w:tab w:val="right" w:pos="9072"/>
      </w:tabs>
      <w:spacing w:after="0" w:line="240" w:lineRule="auto"/>
    </w:pPr>
  </w:style>
  <w:style w:type="character" w:customStyle="1" w:styleId="PisMrk">
    <w:name w:val="Päis Märk"/>
    <w:basedOn w:val="Liguvaikefont"/>
    <w:link w:val="Pis"/>
    <w:uiPriority w:val="99"/>
    <w:rsid w:val="007D3754"/>
  </w:style>
  <w:style w:type="paragraph" w:styleId="Jalus">
    <w:name w:val="footer"/>
    <w:basedOn w:val="Normaallaad"/>
    <w:link w:val="JalusMrk"/>
    <w:uiPriority w:val="99"/>
    <w:unhideWhenUsed/>
    <w:rsid w:val="007D3754"/>
    <w:pPr>
      <w:tabs>
        <w:tab w:val="center" w:pos="4536"/>
        <w:tab w:val="right" w:pos="9072"/>
      </w:tabs>
      <w:spacing w:after="0" w:line="240" w:lineRule="auto"/>
    </w:pPr>
  </w:style>
  <w:style w:type="character" w:customStyle="1" w:styleId="JalusMrk">
    <w:name w:val="Jalus Märk"/>
    <w:basedOn w:val="Liguvaikefont"/>
    <w:link w:val="Jalus"/>
    <w:uiPriority w:val="99"/>
    <w:rsid w:val="007D3754"/>
  </w:style>
  <w:style w:type="paragraph" w:customStyle="1" w:styleId="Standard">
    <w:name w:val="Standard"/>
    <w:rsid w:val="007D3754"/>
    <w:pPr>
      <w:widowControl w:val="0"/>
      <w:suppressAutoHyphens/>
      <w:autoSpaceDE w:val="0"/>
      <w:autoSpaceDN w:val="0"/>
      <w:spacing w:after="0" w:line="240" w:lineRule="auto"/>
      <w:textAlignment w:val="baseline"/>
    </w:pPr>
    <w:rPr>
      <w:rFonts w:ascii="Times New Roman" w:eastAsia="Times New Roman" w:hAnsi="Times New Roman" w:cs="Times New Roman"/>
      <w:color w:val="000000"/>
      <w:kern w:val="3"/>
      <w:sz w:val="24"/>
      <w:szCs w:val="24"/>
      <w:lang w:eastAsia="zh-CN" w:bidi="hi-IN"/>
    </w:rPr>
  </w:style>
  <w:style w:type="paragraph" w:styleId="Redaktsioon">
    <w:name w:val="Revision"/>
    <w:hidden/>
    <w:uiPriority w:val="99"/>
    <w:semiHidden/>
    <w:rsid w:val="001A2FE0"/>
    <w:pPr>
      <w:spacing w:after="0" w:line="240" w:lineRule="auto"/>
    </w:pPr>
  </w:style>
  <w:style w:type="paragraph" w:customStyle="1" w:styleId="pealkiri">
    <w:name w:val="§_pealkiri"/>
    <w:basedOn w:val="Normaallaad"/>
    <w:qFormat/>
    <w:rsid w:val="00007B13"/>
    <w:pPr>
      <w:widowControl w:val="0"/>
      <w:autoSpaceDN w:val="0"/>
      <w:adjustRightInd w:val="0"/>
      <w:spacing w:before="240" w:after="0" w:line="240" w:lineRule="auto"/>
      <w:jc w:val="both"/>
    </w:pPr>
    <w:rPr>
      <w:rFonts w:ascii="Times New Roman" w:eastAsia="Times New Roman" w:hAnsi="Times New Roman" w:cs="Times New Roman"/>
      <w:b/>
      <w:sz w:val="24"/>
      <w:szCs w:val="24"/>
      <w:lang w:eastAsia="et-EE"/>
    </w:rPr>
  </w:style>
  <w:style w:type="paragraph" w:customStyle="1" w:styleId="justumisetekst">
    <w:name w:val="jõustumise tekst"/>
    <w:basedOn w:val="Normaallaad"/>
    <w:next w:val="Normaallaad"/>
    <w:qFormat/>
    <w:rsid w:val="00007B13"/>
    <w:pPr>
      <w:suppressAutoHyphens/>
      <w:autoSpaceDN w:val="0"/>
      <w:adjustRightInd w:val="0"/>
      <w:spacing w:before="120" w:after="120" w:line="240" w:lineRule="auto"/>
      <w:jc w:val="both"/>
    </w:pPr>
    <w:rPr>
      <w:rFonts w:ascii="Times New Roman" w:eastAsia="Times New Roman" w:hAnsi="Times New Roman" w:cs="Times New Roman"/>
      <w:sz w:val="24"/>
      <w:szCs w:val="24"/>
      <w:lang w:eastAsia="et-EE"/>
    </w:rPr>
  </w:style>
  <w:style w:type="character" w:styleId="Rhutus">
    <w:name w:val="Emphasis"/>
    <w:basedOn w:val="Liguvaikefont"/>
    <w:uiPriority w:val="20"/>
    <w:qFormat/>
    <w:rsid w:val="001A7A43"/>
    <w:rPr>
      <w:i/>
      <w:iCs/>
    </w:rPr>
  </w:style>
  <w:style w:type="character" w:customStyle="1" w:styleId="tyhik">
    <w:name w:val="tyhik"/>
    <w:basedOn w:val="Liguvaikefont"/>
    <w:rsid w:val="000E7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8898">
      <w:bodyDiv w:val="1"/>
      <w:marLeft w:val="0"/>
      <w:marRight w:val="0"/>
      <w:marTop w:val="0"/>
      <w:marBottom w:val="0"/>
      <w:divBdr>
        <w:top w:val="none" w:sz="0" w:space="0" w:color="auto"/>
        <w:left w:val="none" w:sz="0" w:space="0" w:color="auto"/>
        <w:bottom w:val="none" w:sz="0" w:space="0" w:color="auto"/>
        <w:right w:val="none" w:sz="0" w:space="0" w:color="auto"/>
      </w:divBdr>
    </w:div>
    <w:div w:id="122967362">
      <w:bodyDiv w:val="1"/>
      <w:marLeft w:val="0"/>
      <w:marRight w:val="0"/>
      <w:marTop w:val="0"/>
      <w:marBottom w:val="0"/>
      <w:divBdr>
        <w:top w:val="none" w:sz="0" w:space="0" w:color="auto"/>
        <w:left w:val="none" w:sz="0" w:space="0" w:color="auto"/>
        <w:bottom w:val="none" w:sz="0" w:space="0" w:color="auto"/>
        <w:right w:val="none" w:sz="0" w:space="0" w:color="auto"/>
      </w:divBdr>
    </w:div>
    <w:div w:id="445806642">
      <w:bodyDiv w:val="1"/>
      <w:marLeft w:val="0"/>
      <w:marRight w:val="0"/>
      <w:marTop w:val="0"/>
      <w:marBottom w:val="0"/>
      <w:divBdr>
        <w:top w:val="none" w:sz="0" w:space="0" w:color="auto"/>
        <w:left w:val="none" w:sz="0" w:space="0" w:color="auto"/>
        <w:bottom w:val="none" w:sz="0" w:space="0" w:color="auto"/>
        <w:right w:val="none" w:sz="0" w:space="0" w:color="auto"/>
      </w:divBdr>
    </w:div>
    <w:div w:id="456948770">
      <w:bodyDiv w:val="1"/>
      <w:marLeft w:val="0"/>
      <w:marRight w:val="0"/>
      <w:marTop w:val="0"/>
      <w:marBottom w:val="0"/>
      <w:divBdr>
        <w:top w:val="none" w:sz="0" w:space="0" w:color="auto"/>
        <w:left w:val="none" w:sz="0" w:space="0" w:color="auto"/>
        <w:bottom w:val="none" w:sz="0" w:space="0" w:color="auto"/>
        <w:right w:val="none" w:sz="0" w:space="0" w:color="auto"/>
      </w:divBdr>
    </w:div>
    <w:div w:id="465857899">
      <w:bodyDiv w:val="1"/>
      <w:marLeft w:val="0"/>
      <w:marRight w:val="0"/>
      <w:marTop w:val="0"/>
      <w:marBottom w:val="0"/>
      <w:divBdr>
        <w:top w:val="none" w:sz="0" w:space="0" w:color="auto"/>
        <w:left w:val="none" w:sz="0" w:space="0" w:color="auto"/>
        <w:bottom w:val="none" w:sz="0" w:space="0" w:color="auto"/>
        <w:right w:val="none" w:sz="0" w:space="0" w:color="auto"/>
      </w:divBdr>
    </w:div>
    <w:div w:id="501315839">
      <w:bodyDiv w:val="1"/>
      <w:marLeft w:val="0"/>
      <w:marRight w:val="0"/>
      <w:marTop w:val="0"/>
      <w:marBottom w:val="0"/>
      <w:divBdr>
        <w:top w:val="none" w:sz="0" w:space="0" w:color="auto"/>
        <w:left w:val="none" w:sz="0" w:space="0" w:color="auto"/>
        <w:bottom w:val="none" w:sz="0" w:space="0" w:color="auto"/>
        <w:right w:val="none" w:sz="0" w:space="0" w:color="auto"/>
      </w:divBdr>
    </w:div>
    <w:div w:id="506679340">
      <w:bodyDiv w:val="1"/>
      <w:marLeft w:val="0"/>
      <w:marRight w:val="0"/>
      <w:marTop w:val="0"/>
      <w:marBottom w:val="0"/>
      <w:divBdr>
        <w:top w:val="none" w:sz="0" w:space="0" w:color="auto"/>
        <w:left w:val="none" w:sz="0" w:space="0" w:color="auto"/>
        <w:bottom w:val="none" w:sz="0" w:space="0" w:color="auto"/>
        <w:right w:val="none" w:sz="0" w:space="0" w:color="auto"/>
      </w:divBdr>
    </w:div>
    <w:div w:id="518813668">
      <w:bodyDiv w:val="1"/>
      <w:marLeft w:val="0"/>
      <w:marRight w:val="0"/>
      <w:marTop w:val="0"/>
      <w:marBottom w:val="0"/>
      <w:divBdr>
        <w:top w:val="none" w:sz="0" w:space="0" w:color="auto"/>
        <w:left w:val="none" w:sz="0" w:space="0" w:color="auto"/>
        <w:bottom w:val="none" w:sz="0" w:space="0" w:color="auto"/>
        <w:right w:val="none" w:sz="0" w:space="0" w:color="auto"/>
      </w:divBdr>
    </w:div>
    <w:div w:id="564679311">
      <w:bodyDiv w:val="1"/>
      <w:marLeft w:val="0"/>
      <w:marRight w:val="0"/>
      <w:marTop w:val="0"/>
      <w:marBottom w:val="0"/>
      <w:divBdr>
        <w:top w:val="none" w:sz="0" w:space="0" w:color="auto"/>
        <w:left w:val="none" w:sz="0" w:space="0" w:color="auto"/>
        <w:bottom w:val="none" w:sz="0" w:space="0" w:color="auto"/>
        <w:right w:val="none" w:sz="0" w:space="0" w:color="auto"/>
      </w:divBdr>
    </w:div>
    <w:div w:id="692918253">
      <w:bodyDiv w:val="1"/>
      <w:marLeft w:val="0"/>
      <w:marRight w:val="0"/>
      <w:marTop w:val="0"/>
      <w:marBottom w:val="0"/>
      <w:divBdr>
        <w:top w:val="none" w:sz="0" w:space="0" w:color="auto"/>
        <w:left w:val="none" w:sz="0" w:space="0" w:color="auto"/>
        <w:bottom w:val="none" w:sz="0" w:space="0" w:color="auto"/>
        <w:right w:val="none" w:sz="0" w:space="0" w:color="auto"/>
      </w:divBdr>
    </w:div>
    <w:div w:id="745608780">
      <w:bodyDiv w:val="1"/>
      <w:marLeft w:val="0"/>
      <w:marRight w:val="0"/>
      <w:marTop w:val="0"/>
      <w:marBottom w:val="0"/>
      <w:divBdr>
        <w:top w:val="none" w:sz="0" w:space="0" w:color="auto"/>
        <w:left w:val="none" w:sz="0" w:space="0" w:color="auto"/>
        <w:bottom w:val="none" w:sz="0" w:space="0" w:color="auto"/>
        <w:right w:val="none" w:sz="0" w:space="0" w:color="auto"/>
      </w:divBdr>
    </w:div>
    <w:div w:id="778378216">
      <w:bodyDiv w:val="1"/>
      <w:marLeft w:val="0"/>
      <w:marRight w:val="0"/>
      <w:marTop w:val="0"/>
      <w:marBottom w:val="0"/>
      <w:divBdr>
        <w:top w:val="none" w:sz="0" w:space="0" w:color="auto"/>
        <w:left w:val="none" w:sz="0" w:space="0" w:color="auto"/>
        <w:bottom w:val="none" w:sz="0" w:space="0" w:color="auto"/>
        <w:right w:val="none" w:sz="0" w:space="0" w:color="auto"/>
      </w:divBdr>
    </w:div>
    <w:div w:id="883441151">
      <w:bodyDiv w:val="1"/>
      <w:marLeft w:val="0"/>
      <w:marRight w:val="0"/>
      <w:marTop w:val="0"/>
      <w:marBottom w:val="0"/>
      <w:divBdr>
        <w:top w:val="none" w:sz="0" w:space="0" w:color="auto"/>
        <w:left w:val="none" w:sz="0" w:space="0" w:color="auto"/>
        <w:bottom w:val="none" w:sz="0" w:space="0" w:color="auto"/>
        <w:right w:val="none" w:sz="0" w:space="0" w:color="auto"/>
      </w:divBdr>
    </w:div>
    <w:div w:id="885680742">
      <w:bodyDiv w:val="1"/>
      <w:marLeft w:val="0"/>
      <w:marRight w:val="0"/>
      <w:marTop w:val="0"/>
      <w:marBottom w:val="0"/>
      <w:divBdr>
        <w:top w:val="none" w:sz="0" w:space="0" w:color="auto"/>
        <w:left w:val="none" w:sz="0" w:space="0" w:color="auto"/>
        <w:bottom w:val="none" w:sz="0" w:space="0" w:color="auto"/>
        <w:right w:val="none" w:sz="0" w:space="0" w:color="auto"/>
      </w:divBdr>
    </w:div>
    <w:div w:id="918174041">
      <w:bodyDiv w:val="1"/>
      <w:marLeft w:val="0"/>
      <w:marRight w:val="0"/>
      <w:marTop w:val="0"/>
      <w:marBottom w:val="0"/>
      <w:divBdr>
        <w:top w:val="none" w:sz="0" w:space="0" w:color="auto"/>
        <w:left w:val="none" w:sz="0" w:space="0" w:color="auto"/>
        <w:bottom w:val="none" w:sz="0" w:space="0" w:color="auto"/>
        <w:right w:val="none" w:sz="0" w:space="0" w:color="auto"/>
      </w:divBdr>
    </w:div>
    <w:div w:id="1034229937">
      <w:bodyDiv w:val="1"/>
      <w:marLeft w:val="0"/>
      <w:marRight w:val="0"/>
      <w:marTop w:val="0"/>
      <w:marBottom w:val="0"/>
      <w:divBdr>
        <w:top w:val="none" w:sz="0" w:space="0" w:color="auto"/>
        <w:left w:val="none" w:sz="0" w:space="0" w:color="auto"/>
        <w:bottom w:val="none" w:sz="0" w:space="0" w:color="auto"/>
        <w:right w:val="none" w:sz="0" w:space="0" w:color="auto"/>
      </w:divBdr>
    </w:div>
    <w:div w:id="1084572514">
      <w:bodyDiv w:val="1"/>
      <w:marLeft w:val="0"/>
      <w:marRight w:val="0"/>
      <w:marTop w:val="0"/>
      <w:marBottom w:val="0"/>
      <w:divBdr>
        <w:top w:val="none" w:sz="0" w:space="0" w:color="auto"/>
        <w:left w:val="none" w:sz="0" w:space="0" w:color="auto"/>
        <w:bottom w:val="none" w:sz="0" w:space="0" w:color="auto"/>
        <w:right w:val="none" w:sz="0" w:space="0" w:color="auto"/>
      </w:divBdr>
    </w:div>
    <w:div w:id="1175339115">
      <w:bodyDiv w:val="1"/>
      <w:marLeft w:val="0"/>
      <w:marRight w:val="0"/>
      <w:marTop w:val="0"/>
      <w:marBottom w:val="0"/>
      <w:divBdr>
        <w:top w:val="none" w:sz="0" w:space="0" w:color="auto"/>
        <w:left w:val="none" w:sz="0" w:space="0" w:color="auto"/>
        <w:bottom w:val="none" w:sz="0" w:space="0" w:color="auto"/>
        <w:right w:val="none" w:sz="0" w:space="0" w:color="auto"/>
      </w:divBdr>
    </w:div>
    <w:div w:id="1322201454">
      <w:bodyDiv w:val="1"/>
      <w:marLeft w:val="0"/>
      <w:marRight w:val="0"/>
      <w:marTop w:val="0"/>
      <w:marBottom w:val="0"/>
      <w:divBdr>
        <w:top w:val="none" w:sz="0" w:space="0" w:color="auto"/>
        <w:left w:val="none" w:sz="0" w:space="0" w:color="auto"/>
        <w:bottom w:val="none" w:sz="0" w:space="0" w:color="auto"/>
        <w:right w:val="none" w:sz="0" w:space="0" w:color="auto"/>
      </w:divBdr>
    </w:div>
    <w:div w:id="1344891145">
      <w:bodyDiv w:val="1"/>
      <w:marLeft w:val="0"/>
      <w:marRight w:val="0"/>
      <w:marTop w:val="0"/>
      <w:marBottom w:val="0"/>
      <w:divBdr>
        <w:top w:val="none" w:sz="0" w:space="0" w:color="auto"/>
        <w:left w:val="none" w:sz="0" w:space="0" w:color="auto"/>
        <w:bottom w:val="none" w:sz="0" w:space="0" w:color="auto"/>
        <w:right w:val="none" w:sz="0" w:space="0" w:color="auto"/>
      </w:divBdr>
    </w:div>
    <w:div w:id="1830944866">
      <w:bodyDiv w:val="1"/>
      <w:marLeft w:val="0"/>
      <w:marRight w:val="0"/>
      <w:marTop w:val="0"/>
      <w:marBottom w:val="0"/>
      <w:divBdr>
        <w:top w:val="none" w:sz="0" w:space="0" w:color="auto"/>
        <w:left w:val="none" w:sz="0" w:space="0" w:color="auto"/>
        <w:bottom w:val="none" w:sz="0" w:space="0" w:color="auto"/>
        <w:right w:val="none" w:sz="0" w:space="0" w:color="auto"/>
      </w:divBdr>
    </w:div>
    <w:div w:id="1980959680">
      <w:bodyDiv w:val="1"/>
      <w:marLeft w:val="0"/>
      <w:marRight w:val="0"/>
      <w:marTop w:val="0"/>
      <w:marBottom w:val="0"/>
      <w:divBdr>
        <w:top w:val="none" w:sz="0" w:space="0" w:color="auto"/>
        <w:left w:val="none" w:sz="0" w:space="0" w:color="auto"/>
        <w:bottom w:val="none" w:sz="0" w:space="0" w:color="auto"/>
        <w:right w:val="none" w:sz="0" w:space="0" w:color="auto"/>
      </w:divBdr>
    </w:div>
    <w:div w:id="2032799926">
      <w:bodyDiv w:val="1"/>
      <w:marLeft w:val="0"/>
      <w:marRight w:val="0"/>
      <w:marTop w:val="0"/>
      <w:marBottom w:val="0"/>
      <w:divBdr>
        <w:top w:val="none" w:sz="0" w:space="0" w:color="auto"/>
        <w:left w:val="none" w:sz="0" w:space="0" w:color="auto"/>
        <w:bottom w:val="none" w:sz="0" w:space="0" w:color="auto"/>
        <w:right w:val="none" w:sz="0" w:space="0" w:color="auto"/>
      </w:divBdr>
    </w:div>
    <w:div w:id="2097361487">
      <w:bodyDiv w:val="1"/>
      <w:marLeft w:val="0"/>
      <w:marRight w:val="0"/>
      <w:marTop w:val="0"/>
      <w:marBottom w:val="0"/>
      <w:divBdr>
        <w:top w:val="none" w:sz="0" w:space="0" w:color="auto"/>
        <w:left w:val="none" w:sz="0" w:space="0" w:color="auto"/>
        <w:bottom w:val="none" w:sz="0" w:space="0" w:color="auto"/>
        <w:right w:val="none" w:sz="0" w:space="0" w:color="auto"/>
      </w:divBdr>
    </w:div>
    <w:div w:id="212337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E50F2-5B34-451B-B7DB-030DCD7B9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7</Pages>
  <Words>2613</Words>
  <Characters>15156</Characters>
  <Application>Microsoft Office Word</Application>
  <DocSecurity>0</DocSecurity>
  <Lines>126</Lines>
  <Paragraphs>35</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RMIT</Company>
  <LinksUpToDate>false</LinksUpToDate>
  <CharactersWithSpaces>17734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Kertu Fedotov</dc:creator>
  <cp:keywords/>
  <dc:description/>
  <cp:lastModifiedBy>Iivika Sale</cp:lastModifiedBy>
  <cp:revision>7</cp:revision>
  <cp:lastPrinted>2024-01-19T11:45:00Z</cp:lastPrinted>
  <dcterms:created xsi:type="dcterms:W3CDTF">2024-01-26T13:27:00Z</dcterms:created>
  <dcterms:modified xsi:type="dcterms:W3CDTF">2024-02-21T07:47:00Z</dcterms:modified>
</cp:coreProperties>
</file>